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704" w:type="pct"/>
        <w:jc w:val="center"/>
        <w:tblLook w:val="01E0" w:firstRow="1" w:lastRow="1" w:firstColumn="1" w:lastColumn="1" w:noHBand="0" w:noVBand="0"/>
      </w:tblPr>
      <w:tblGrid>
        <w:gridCol w:w="4521"/>
        <w:gridCol w:w="4306"/>
      </w:tblGrid>
      <w:tr w:rsidR="00396AC0" w:rsidRPr="00F15823" w14:paraId="3A8B1D39" w14:textId="77777777">
        <w:trPr>
          <w:jc w:val="center"/>
        </w:trPr>
        <w:tc>
          <w:tcPr>
            <w:tcW w:w="2561" w:type="pct"/>
          </w:tcPr>
          <w:p w14:paraId="1D7DD425" w14:textId="77777777" w:rsidR="00396AC0" w:rsidRPr="00F15823" w:rsidRDefault="00D67CFE" w:rsidP="00382F8F">
            <w:pPr>
              <w:jc w:val="both"/>
              <w:rPr>
                <w:rFonts w:ascii="Arial" w:hAnsi="Arial" w:cs="Arial"/>
                <w:b/>
                <w:bCs/>
                <w:sz w:val="20"/>
                <w:szCs w:val="20"/>
              </w:rPr>
            </w:pPr>
            <w:r>
              <w:rPr>
                <w:rFonts w:ascii="Arial" w:hAnsi="Arial" w:cs="Arial"/>
                <w:noProof/>
                <w:sz w:val="20"/>
                <w:szCs w:val="20"/>
              </w:rPr>
              <w:drawing>
                <wp:inline distT="0" distB="0" distL="0" distR="0" wp14:anchorId="4545541D" wp14:editId="0FB8C058">
                  <wp:extent cx="2657475" cy="942975"/>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57475" cy="942975"/>
                          </a:xfrm>
                          <a:prstGeom prst="rect">
                            <a:avLst/>
                          </a:prstGeom>
                          <a:noFill/>
                          <a:ln w="9525">
                            <a:noFill/>
                            <a:miter lim="800000"/>
                            <a:headEnd/>
                            <a:tailEnd/>
                          </a:ln>
                        </pic:spPr>
                      </pic:pic>
                    </a:graphicData>
                  </a:graphic>
                </wp:inline>
              </w:drawing>
            </w:r>
          </w:p>
        </w:tc>
        <w:tc>
          <w:tcPr>
            <w:tcW w:w="2439" w:type="pct"/>
          </w:tcPr>
          <w:p w14:paraId="7F403F78" w14:textId="77777777" w:rsidR="00396AC0" w:rsidRPr="00F15823" w:rsidRDefault="00396AC0" w:rsidP="00382F8F">
            <w:pPr>
              <w:keepNext/>
              <w:jc w:val="both"/>
              <w:outlineLvl w:val="0"/>
              <w:rPr>
                <w:rFonts w:ascii="Arial" w:hAnsi="Arial" w:cs="Arial"/>
                <w:b/>
                <w:bCs/>
                <w:kern w:val="36"/>
                <w:sz w:val="20"/>
                <w:szCs w:val="20"/>
                <w:u w:val="single"/>
              </w:rPr>
            </w:pPr>
          </w:p>
          <w:p w14:paraId="5ECFC8FE" w14:textId="77777777" w:rsidR="003941C4" w:rsidRPr="00F15823" w:rsidRDefault="003941C4" w:rsidP="00382F8F">
            <w:pPr>
              <w:keepNext/>
              <w:ind w:left="153"/>
              <w:jc w:val="both"/>
              <w:outlineLvl w:val="0"/>
              <w:rPr>
                <w:rFonts w:ascii="Arial" w:hAnsi="Arial" w:cs="Arial"/>
                <w:b/>
                <w:bCs/>
                <w:kern w:val="36"/>
                <w:sz w:val="20"/>
                <w:szCs w:val="20"/>
              </w:rPr>
            </w:pPr>
            <w:r w:rsidRPr="00F15823">
              <w:rPr>
                <w:rFonts w:ascii="Arial" w:hAnsi="Arial" w:cs="Arial"/>
                <w:b/>
                <w:bCs/>
                <w:kern w:val="36"/>
                <w:sz w:val="20"/>
                <w:szCs w:val="20"/>
              </w:rPr>
              <w:t>MAITRE D’OUVRAGE :</w:t>
            </w:r>
          </w:p>
          <w:p w14:paraId="645E8F6A" w14:textId="77777777" w:rsidR="003941C4" w:rsidRPr="00F15823" w:rsidRDefault="003941C4" w:rsidP="00382F8F">
            <w:pPr>
              <w:keepNext/>
              <w:ind w:left="153"/>
              <w:jc w:val="both"/>
              <w:outlineLvl w:val="0"/>
              <w:rPr>
                <w:rFonts w:ascii="Arial" w:hAnsi="Arial" w:cs="Arial"/>
                <w:b/>
                <w:bCs/>
                <w:kern w:val="36"/>
                <w:sz w:val="20"/>
                <w:szCs w:val="20"/>
              </w:rPr>
            </w:pPr>
          </w:p>
          <w:p w14:paraId="1AB0B8DE" w14:textId="77777777" w:rsidR="003941C4" w:rsidRPr="00F15823" w:rsidRDefault="003941C4" w:rsidP="00382F8F">
            <w:pPr>
              <w:ind w:left="153"/>
              <w:jc w:val="both"/>
              <w:rPr>
                <w:rFonts w:ascii="Arial" w:hAnsi="Arial" w:cs="Arial"/>
                <w:sz w:val="20"/>
                <w:szCs w:val="20"/>
              </w:rPr>
            </w:pPr>
            <w:r w:rsidRPr="00F15823">
              <w:rPr>
                <w:rFonts w:ascii="Arial" w:hAnsi="Arial" w:cs="Arial"/>
                <w:sz w:val="20"/>
                <w:szCs w:val="20"/>
              </w:rPr>
              <w:t>CENTRE DES MONUMENTS NATIONAUX</w:t>
            </w:r>
          </w:p>
          <w:p w14:paraId="08B0CA95" w14:textId="77777777" w:rsidR="003941C4" w:rsidRPr="00F15823" w:rsidRDefault="003941C4" w:rsidP="00382F8F">
            <w:pPr>
              <w:ind w:left="153"/>
              <w:jc w:val="both"/>
              <w:rPr>
                <w:rFonts w:ascii="Arial" w:hAnsi="Arial" w:cs="Arial"/>
                <w:sz w:val="20"/>
                <w:szCs w:val="20"/>
              </w:rPr>
            </w:pPr>
            <w:r w:rsidRPr="00F15823">
              <w:rPr>
                <w:rFonts w:ascii="Arial" w:hAnsi="Arial" w:cs="Arial"/>
                <w:sz w:val="20"/>
                <w:szCs w:val="20"/>
              </w:rPr>
              <w:t>Hôtel de Sully - 62 Rue Saint-Antoine</w:t>
            </w:r>
          </w:p>
          <w:p w14:paraId="015876DF" w14:textId="77777777" w:rsidR="003941C4" w:rsidRPr="00F15823" w:rsidRDefault="003941C4" w:rsidP="00382F8F">
            <w:pPr>
              <w:ind w:left="153"/>
              <w:jc w:val="both"/>
              <w:rPr>
                <w:rFonts w:ascii="Arial" w:hAnsi="Arial" w:cs="Arial"/>
                <w:sz w:val="20"/>
                <w:szCs w:val="20"/>
              </w:rPr>
            </w:pPr>
            <w:r w:rsidRPr="00F15823">
              <w:rPr>
                <w:rFonts w:ascii="Arial" w:hAnsi="Arial" w:cs="Arial"/>
                <w:sz w:val="20"/>
                <w:szCs w:val="20"/>
              </w:rPr>
              <w:t>75186 PARIS CEDEX 04</w:t>
            </w:r>
          </w:p>
          <w:p w14:paraId="39D4FA17" w14:textId="77777777" w:rsidR="00396AC0" w:rsidRPr="00F15823" w:rsidRDefault="00396AC0" w:rsidP="00382F8F">
            <w:pPr>
              <w:jc w:val="both"/>
              <w:rPr>
                <w:rFonts w:ascii="Arial" w:hAnsi="Arial" w:cs="Arial"/>
                <w:b/>
                <w:bCs/>
                <w:sz w:val="20"/>
                <w:szCs w:val="20"/>
              </w:rPr>
            </w:pPr>
          </w:p>
        </w:tc>
      </w:tr>
    </w:tbl>
    <w:p w14:paraId="05ECE2FC" w14:textId="77777777" w:rsidR="00064434" w:rsidRPr="00F15823" w:rsidRDefault="00064434" w:rsidP="00382F8F">
      <w:pPr>
        <w:jc w:val="both"/>
        <w:rPr>
          <w:rFonts w:ascii="Arial" w:hAnsi="Arial" w:cs="Arial"/>
          <w:color w:val="FF0000"/>
        </w:rPr>
      </w:pPr>
    </w:p>
    <w:p w14:paraId="6BCC97C4" w14:textId="77777777" w:rsidR="00F15823" w:rsidRPr="00F15823" w:rsidRDefault="00F15823" w:rsidP="00382F8F">
      <w:pPr>
        <w:ind w:right="-453"/>
        <w:jc w:val="both"/>
        <w:rPr>
          <w:rFonts w:ascii="Arial" w:hAnsi="Arial" w:cs="Arial"/>
        </w:rPr>
      </w:pPr>
    </w:p>
    <w:p w14:paraId="22E71937" w14:textId="77777777" w:rsidR="00F15823" w:rsidRPr="00F15823" w:rsidRDefault="00F15823" w:rsidP="00382F8F">
      <w:pPr>
        <w:ind w:right="-453"/>
        <w:jc w:val="both"/>
        <w:rPr>
          <w:rFonts w:ascii="Arial" w:hAnsi="Arial" w:cs="Arial"/>
        </w:rPr>
      </w:pPr>
    </w:p>
    <w:p w14:paraId="16BF12BF" w14:textId="77777777" w:rsidR="00F15823" w:rsidRPr="00F15823" w:rsidRDefault="00F15823" w:rsidP="00382F8F">
      <w:pPr>
        <w:ind w:right="-453"/>
        <w:jc w:val="both"/>
        <w:rPr>
          <w:rFonts w:ascii="Arial" w:hAnsi="Arial" w:cs="Arial"/>
        </w:rPr>
      </w:pPr>
    </w:p>
    <w:tbl>
      <w:tblPr>
        <w:tblW w:w="8982" w:type="dxa"/>
        <w:jc w:val="center"/>
        <w:tblLayout w:type="fixed"/>
        <w:tblCellMar>
          <w:left w:w="80" w:type="dxa"/>
          <w:right w:w="80" w:type="dxa"/>
        </w:tblCellMar>
        <w:tblLook w:val="0000" w:firstRow="0" w:lastRow="0" w:firstColumn="0" w:lastColumn="0" w:noHBand="0" w:noVBand="0"/>
      </w:tblPr>
      <w:tblGrid>
        <w:gridCol w:w="8982"/>
      </w:tblGrid>
      <w:tr w:rsidR="00F15823" w:rsidRPr="00F15823" w14:paraId="4E0B9FBB" w14:textId="77777777">
        <w:trPr>
          <w:jc w:val="center"/>
        </w:trPr>
        <w:tc>
          <w:tcPr>
            <w:tcW w:w="8982" w:type="dxa"/>
            <w:tcBorders>
              <w:top w:val="single" w:sz="6" w:space="0" w:color="auto"/>
              <w:left w:val="single" w:sz="6" w:space="0" w:color="auto"/>
              <w:bottom w:val="single" w:sz="6" w:space="0" w:color="auto"/>
              <w:right w:val="single" w:sz="6" w:space="0" w:color="auto"/>
            </w:tcBorders>
          </w:tcPr>
          <w:p w14:paraId="3B3EF2F8" w14:textId="77777777" w:rsidR="00F15823" w:rsidRPr="00F15823" w:rsidRDefault="00F15823" w:rsidP="00382F8F">
            <w:pPr>
              <w:tabs>
                <w:tab w:val="left" w:pos="1513"/>
              </w:tabs>
              <w:ind w:left="980" w:right="-453" w:hanging="940"/>
              <w:jc w:val="center"/>
              <w:rPr>
                <w:rFonts w:ascii="Arial" w:hAnsi="Arial" w:cs="Arial"/>
              </w:rPr>
            </w:pPr>
          </w:p>
          <w:p w14:paraId="78FBD5CD" w14:textId="77777777" w:rsidR="00F15823" w:rsidRPr="00F15823" w:rsidRDefault="00F15823" w:rsidP="00382F8F">
            <w:pPr>
              <w:tabs>
                <w:tab w:val="left" w:pos="1513"/>
              </w:tabs>
              <w:ind w:left="73"/>
              <w:jc w:val="center"/>
              <w:rPr>
                <w:rFonts w:ascii="Arial" w:hAnsi="Arial" w:cs="Arial"/>
                <w:b/>
              </w:rPr>
            </w:pPr>
            <w:r w:rsidRPr="00F15823">
              <w:rPr>
                <w:rFonts w:ascii="Arial" w:hAnsi="Arial" w:cs="Arial"/>
                <w:b/>
              </w:rPr>
              <w:t>MARCHE DE TRAVAUX</w:t>
            </w:r>
          </w:p>
          <w:p w14:paraId="70462523" w14:textId="77777777" w:rsidR="00F15823" w:rsidRPr="00F15823" w:rsidRDefault="00F15823" w:rsidP="00382F8F">
            <w:pPr>
              <w:tabs>
                <w:tab w:val="left" w:pos="0"/>
                <w:tab w:val="left" w:pos="3819"/>
              </w:tabs>
              <w:ind w:left="319"/>
              <w:jc w:val="center"/>
              <w:rPr>
                <w:rFonts w:ascii="Arial" w:hAnsi="Arial" w:cs="Arial"/>
              </w:rPr>
            </w:pPr>
          </w:p>
        </w:tc>
      </w:tr>
    </w:tbl>
    <w:p w14:paraId="2EFBB80E" w14:textId="77777777" w:rsidR="00F15823" w:rsidRPr="00F15823" w:rsidRDefault="00F15823" w:rsidP="00382F8F">
      <w:pPr>
        <w:ind w:right="-453"/>
        <w:jc w:val="center"/>
        <w:rPr>
          <w:rFonts w:ascii="Arial" w:hAnsi="Arial" w:cs="Arial"/>
        </w:rPr>
      </w:pPr>
    </w:p>
    <w:p w14:paraId="09D0B2E0" w14:textId="77777777" w:rsidR="00F15823" w:rsidRPr="00F15823" w:rsidRDefault="00F15823" w:rsidP="00382F8F">
      <w:pPr>
        <w:ind w:right="-453"/>
        <w:jc w:val="center"/>
        <w:rPr>
          <w:rFonts w:ascii="Arial" w:hAnsi="Arial" w:cs="Arial"/>
        </w:rPr>
      </w:pPr>
    </w:p>
    <w:p w14:paraId="266B0149" w14:textId="77777777" w:rsidR="00CC66E8" w:rsidRPr="00F15823" w:rsidRDefault="00CC66E8" w:rsidP="00382F8F">
      <w:pPr>
        <w:ind w:right="-453"/>
        <w:jc w:val="center"/>
        <w:rPr>
          <w:rFonts w:ascii="Arial" w:hAnsi="Arial" w:cs="Arial"/>
        </w:rPr>
      </w:pPr>
    </w:p>
    <w:p w14:paraId="721D130D" w14:textId="77777777" w:rsidR="00F40235" w:rsidRPr="00F15823" w:rsidRDefault="00F40235" w:rsidP="00382F8F">
      <w:pPr>
        <w:ind w:right="-453"/>
        <w:jc w:val="center"/>
        <w:rPr>
          <w:rFonts w:ascii="Arial" w:hAnsi="Arial" w:cs="Arial"/>
        </w:rPr>
      </w:pPr>
    </w:p>
    <w:tbl>
      <w:tblPr>
        <w:tblW w:w="8982" w:type="dxa"/>
        <w:jc w:val="center"/>
        <w:tblLayout w:type="fixed"/>
        <w:tblCellMar>
          <w:left w:w="80" w:type="dxa"/>
          <w:right w:w="80" w:type="dxa"/>
        </w:tblCellMar>
        <w:tblLook w:val="0000" w:firstRow="0" w:lastRow="0" w:firstColumn="0" w:lastColumn="0" w:noHBand="0" w:noVBand="0"/>
      </w:tblPr>
      <w:tblGrid>
        <w:gridCol w:w="8982"/>
      </w:tblGrid>
      <w:tr w:rsidR="00F40235" w:rsidRPr="00F15823" w14:paraId="7F1C0DBD" w14:textId="77777777">
        <w:trPr>
          <w:jc w:val="center"/>
        </w:trPr>
        <w:tc>
          <w:tcPr>
            <w:tcW w:w="8982" w:type="dxa"/>
            <w:tcBorders>
              <w:top w:val="single" w:sz="6" w:space="0" w:color="auto"/>
              <w:left w:val="single" w:sz="6" w:space="0" w:color="auto"/>
              <w:bottom w:val="single" w:sz="6" w:space="0" w:color="auto"/>
              <w:right w:val="single" w:sz="6" w:space="0" w:color="auto"/>
            </w:tcBorders>
          </w:tcPr>
          <w:p w14:paraId="6070C924" w14:textId="77777777" w:rsidR="00F40235" w:rsidRPr="00F15823" w:rsidRDefault="00F40235" w:rsidP="00382F8F">
            <w:pPr>
              <w:tabs>
                <w:tab w:val="left" w:pos="1513"/>
              </w:tabs>
              <w:ind w:left="980" w:right="-453" w:hanging="940"/>
              <w:jc w:val="center"/>
              <w:rPr>
                <w:rFonts w:ascii="Arial" w:hAnsi="Arial" w:cs="Arial"/>
              </w:rPr>
            </w:pPr>
          </w:p>
          <w:p w14:paraId="5E053BBB" w14:textId="77777777" w:rsidR="00E87F18" w:rsidRPr="00F15823" w:rsidRDefault="00E87F18" w:rsidP="00E87F18">
            <w:pPr>
              <w:tabs>
                <w:tab w:val="left" w:pos="1513"/>
              </w:tabs>
              <w:ind w:left="980" w:right="-453" w:hanging="940"/>
              <w:jc w:val="center"/>
              <w:rPr>
                <w:rFonts w:ascii="Arial" w:hAnsi="Arial" w:cs="Arial"/>
              </w:rPr>
            </w:pPr>
          </w:p>
          <w:p w14:paraId="09D16F25" w14:textId="77777777" w:rsidR="00E87F18" w:rsidRPr="00B330FD" w:rsidRDefault="00E87F18" w:rsidP="00E87F18">
            <w:pPr>
              <w:tabs>
                <w:tab w:val="left" w:pos="1513"/>
              </w:tabs>
              <w:ind w:left="73"/>
              <w:jc w:val="center"/>
              <w:rPr>
                <w:rFonts w:ascii="Arial" w:hAnsi="Arial" w:cs="Arial"/>
                <w:b/>
              </w:rPr>
            </w:pPr>
            <w:r w:rsidRPr="00B330FD">
              <w:rPr>
                <w:rFonts w:ascii="Arial" w:hAnsi="Arial" w:cs="Arial"/>
                <w:b/>
              </w:rPr>
              <w:t>CHATEAU DE VILLERS-COTTERETS</w:t>
            </w:r>
          </w:p>
          <w:p w14:paraId="61E147D0" w14:textId="493DAC3B" w:rsidR="00CC66E8" w:rsidRPr="00F15823" w:rsidRDefault="00CC66E8" w:rsidP="00382F8F">
            <w:pPr>
              <w:tabs>
                <w:tab w:val="left" w:pos="1513"/>
              </w:tabs>
              <w:ind w:left="73"/>
              <w:jc w:val="center"/>
              <w:rPr>
                <w:rFonts w:ascii="Arial" w:hAnsi="Arial" w:cs="Arial"/>
                <w:b/>
                <w:highlight w:val="lightGray"/>
              </w:rPr>
            </w:pPr>
          </w:p>
          <w:p w14:paraId="1A8CD952" w14:textId="77777777" w:rsidR="00CC66E8" w:rsidRPr="00F15823" w:rsidRDefault="00CC66E8" w:rsidP="00382F8F">
            <w:pPr>
              <w:tabs>
                <w:tab w:val="left" w:pos="1513"/>
              </w:tabs>
              <w:ind w:left="73"/>
              <w:jc w:val="center"/>
              <w:rPr>
                <w:rFonts w:ascii="Arial" w:hAnsi="Arial" w:cs="Arial"/>
                <w:b/>
                <w:highlight w:val="lightGray"/>
              </w:rPr>
            </w:pPr>
          </w:p>
          <w:p w14:paraId="2879E1B4" w14:textId="7B890D10" w:rsidR="000568FC" w:rsidRPr="00F15823" w:rsidRDefault="00837875" w:rsidP="00382F8F">
            <w:pPr>
              <w:tabs>
                <w:tab w:val="left" w:pos="1513"/>
              </w:tabs>
              <w:ind w:left="73"/>
              <w:jc w:val="center"/>
              <w:rPr>
                <w:rFonts w:ascii="Arial" w:hAnsi="Arial" w:cs="Arial"/>
                <w:b/>
              </w:rPr>
            </w:pPr>
            <w:r>
              <w:rPr>
                <w:rFonts w:ascii="Arial" w:hAnsi="Arial" w:cs="Arial"/>
                <w:b/>
              </w:rPr>
              <w:t>Clos et Couvert des ailes de la cour des offices, des cuisines et du séchoir</w:t>
            </w:r>
          </w:p>
          <w:p w14:paraId="66D471BB" w14:textId="1130BCC5" w:rsidR="00F40235" w:rsidRPr="00F15823" w:rsidRDefault="00837875" w:rsidP="00837875">
            <w:pPr>
              <w:tabs>
                <w:tab w:val="left" w:pos="0"/>
                <w:tab w:val="left" w:pos="3819"/>
                <w:tab w:val="left" w:pos="4050"/>
              </w:tabs>
              <w:ind w:left="319"/>
              <w:rPr>
                <w:rFonts w:ascii="Arial" w:hAnsi="Arial" w:cs="Arial"/>
              </w:rPr>
            </w:pPr>
            <w:r>
              <w:rPr>
                <w:rFonts w:ascii="Arial" w:hAnsi="Arial" w:cs="Arial"/>
              </w:rPr>
              <w:tab/>
            </w:r>
            <w:r>
              <w:rPr>
                <w:rFonts w:ascii="Arial" w:hAnsi="Arial" w:cs="Arial"/>
              </w:rPr>
              <w:tab/>
            </w:r>
          </w:p>
        </w:tc>
      </w:tr>
    </w:tbl>
    <w:p w14:paraId="724800B2" w14:textId="77777777" w:rsidR="00F40235" w:rsidRPr="00F15823" w:rsidRDefault="00F40235" w:rsidP="00382F8F">
      <w:pPr>
        <w:ind w:right="-453"/>
        <w:jc w:val="center"/>
        <w:rPr>
          <w:rFonts w:ascii="Arial" w:hAnsi="Arial" w:cs="Arial"/>
        </w:rPr>
      </w:pPr>
    </w:p>
    <w:p w14:paraId="4F4FA260" w14:textId="77777777" w:rsidR="00F40235" w:rsidRPr="00F15823" w:rsidRDefault="00F40235" w:rsidP="00382F8F">
      <w:pPr>
        <w:ind w:right="-453"/>
        <w:jc w:val="center"/>
        <w:rPr>
          <w:rFonts w:ascii="Arial" w:hAnsi="Arial" w:cs="Arial"/>
        </w:rPr>
      </w:pPr>
    </w:p>
    <w:p w14:paraId="3D152480" w14:textId="77777777" w:rsidR="00F15823" w:rsidRPr="00F15823" w:rsidRDefault="00F15823" w:rsidP="00382F8F">
      <w:pPr>
        <w:ind w:right="-453"/>
        <w:jc w:val="center"/>
        <w:rPr>
          <w:rFonts w:ascii="Arial" w:hAnsi="Arial" w:cs="Arial"/>
        </w:rPr>
      </w:pPr>
    </w:p>
    <w:p w14:paraId="6F26245B" w14:textId="77777777" w:rsidR="00F15823" w:rsidRPr="00F15823" w:rsidRDefault="00F15823" w:rsidP="00382F8F">
      <w:pPr>
        <w:ind w:right="-453"/>
        <w:jc w:val="center"/>
        <w:rPr>
          <w:rFonts w:ascii="Arial" w:hAnsi="Arial" w:cs="Arial"/>
        </w:rPr>
      </w:pPr>
    </w:p>
    <w:tbl>
      <w:tblPr>
        <w:tblW w:w="8982" w:type="dxa"/>
        <w:jc w:val="center"/>
        <w:tblLayout w:type="fixed"/>
        <w:tblCellMar>
          <w:left w:w="80" w:type="dxa"/>
          <w:right w:w="80" w:type="dxa"/>
        </w:tblCellMar>
        <w:tblLook w:val="0000" w:firstRow="0" w:lastRow="0" w:firstColumn="0" w:lastColumn="0" w:noHBand="0" w:noVBand="0"/>
      </w:tblPr>
      <w:tblGrid>
        <w:gridCol w:w="8982"/>
      </w:tblGrid>
      <w:tr w:rsidR="00F15823" w:rsidRPr="00F15823" w14:paraId="0312A4A4" w14:textId="77777777">
        <w:trPr>
          <w:jc w:val="center"/>
        </w:trPr>
        <w:tc>
          <w:tcPr>
            <w:tcW w:w="8982" w:type="dxa"/>
            <w:tcBorders>
              <w:top w:val="single" w:sz="6" w:space="0" w:color="auto"/>
              <w:left w:val="single" w:sz="6" w:space="0" w:color="auto"/>
              <w:bottom w:val="single" w:sz="6" w:space="0" w:color="auto"/>
              <w:right w:val="single" w:sz="6" w:space="0" w:color="auto"/>
            </w:tcBorders>
          </w:tcPr>
          <w:p w14:paraId="254D9971" w14:textId="77777777" w:rsidR="00F15823" w:rsidRPr="00F15823" w:rsidRDefault="00F15823" w:rsidP="00382F8F">
            <w:pPr>
              <w:tabs>
                <w:tab w:val="left" w:pos="1513"/>
              </w:tabs>
              <w:ind w:left="980" w:right="-453" w:hanging="940"/>
              <w:jc w:val="center"/>
              <w:rPr>
                <w:rFonts w:ascii="Arial" w:hAnsi="Arial" w:cs="Arial"/>
              </w:rPr>
            </w:pPr>
          </w:p>
          <w:p w14:paraId="2D044A8F" w14:textId="77777777" w:rsidR="00F15823" w:rsidRPr="00F15823" w:rsidRDefault="00F15823" w:rsidP="00382F8F">
            <w:pPr>
              <w:tabs>
                <w:tab w:val="left" w:pos="1513"/>
              </w:tabs>
              <w:ind w:left="73"/>
              <w:jc w:val="center"/>
              <w:rPr>
                <w:rFonts w:ascii="Arial" w:hAnsi="Arial" w:cs="Arial"/>
                <w:b/>
              </w:rPr>
            </w:pPr>
            <w:r w:rsidRPr="00F15823">
              <w:rPr>
                <w:rFonts w:ascii="Arial" w:hAnsi="Arial" w:cs="Arial"/>
                <w:b/>
              </w:rPr>
              <w:t>REGLEMENT DE LA CONSULTATION (RC)</w:t>
            </w:r>
          </w:p>
          <w:p w14:paraId="3346F8FC" w14:textId="77777777" w:rsidR="001117B2" w:rsidRDefault="001117B2" w:rsidP="001117B2">
            <w:pPr>
              <w:tabs>
                <w:tab w:val="left" w:pos="1513"/>
              </w:tabs>
              <w:rPr>
                <w:rFonts w:ascii="Arial" w:hAnsi="Arial" w:cs="Arial"/>
                <w:b/>
              </w:rPr>
            </w:pPr>
          </w:p>
          <w:p w14:paraId="44CAAA26" w14:textId="228B86AD" w:rsidR="001117B2" w:rsidRDefault="001117B2" w:rsidP="001117B2">
            <w:pPr>
              <w:tabs>
                <w:tab w:val="left" w:pos="0"/>
                <w:tab w:val="left" w:pos="3819"/>
              </w:tabs>
              <w:ind w:left="319"/>
              <w:jc w:val="center"/>
              <w:rPr>
                <w:rFonts w:ascii="Arial" w:hAnsi="Arial" w:cs="Arial"/>
                <w:b/>
              </w:rPr>
            </w:pPr>
            <w:r>
              <w:rPr>
                <w:rFonts w:ascii="Arial" w:hAnsi="Arial" w:cs="Arial"/>
                <w:b/>
              </w:rPr>
              <w:t>Articles R.2161-2 à R.2161-5</w:t>
            </w:r>
            <w:r w:rsidR="003B0A01">
              <w:rPr>
                <w:rFonts w:ascii="Arial" w:hAnsi="Arial" w:cs="Arial"/>
                <w:b/>
              </w:rPr>
              <w:t xml:space="preserve"> </w:t>
            </w:r>
            <w:r>
              <w:rPr>
                <w:rFonts w:ascii="Arial" w:hAnsi="Arial" w:cs="Arial"/>
                <w:b/>
              </w:rPr>
              <w:t>du Code de la Commande Publique</w:t>
            </w:r>
          </w:p>
          <w:p w14:paraId="60A05CBD" w14:textId="321668A7" w:rsidR="00EE04A7" w:rsidRPr="00F15823" w:rsidRDefault="00EE04A7" w:rsidP="0010305E">
            <w:pPr>
              <w:tabs>
                <w:tab w:val="left" w:pos="0"/>
                <w:tab w:val="left" w:pos="3819"/>
              </w:tabs>
              <w:ind w:left="319"/>
              <w:jc w:val="center"/>
              <w:rPr>
                <w:rFonts w:ascii="Arial" w:hAnsi="Arial" w:cs="Arial"/>
              </w:rPr>
            </w:pPr>
          </w:p>
        </w:tc>
      </w:tr>
    </w:tbl>
    <w:p w14:paraId="7D42E338" w14:textId="77777777" w:rsidR="00F15823" w:rsidRPr="00F15823" w:rsidRDefault="00F15823" w:rsidP="00382F8F">
      <w:pPr>
        <w:ind w:right="-453"/>
        <w:jc w:val="both"/>
        <w:rPr>
          <w:rFonts w:ascii="Arial" w:hAnsi="Arial" w:cs="Arial"/>
        </w:rPr>
      </w:pPr>
    </w:p>
    <w:p w14:paraId="0A13CBAB" w14:textId="77777777" w:rsidR="00F15823" w:rsidRPr="00F15823" w:rsidRDefault="00F15823" w:rsidP="00382F8F">
      <w:pPr>
        <w:ind w:right="-453"/>
        <w:jc w:val="both"/>
        <w:rPr>
          <w:rFonts w:ascii="Arial" w:hAnsi="Arial" w:cs="Arial"/>
        </w:rPr>
      </w:pPr>
    </w:p>
    <w:p w14:paraId="26B1B405" w14:textId="67937E9B" w:rsidR="008659B8" w:rsidRPr="002D5008" w:rsidRDefault="00842E18" w:rsidP="008659B8">
      <w:pPr>
        <w:jc w:val="center"/>
        <w:rPr>
          <w:rFonts w:ascii="Arial" w:hAnsi="Arial" w:cs="Arial"/>
          <w:b/>
          <w:bCs/>
          <w:color w:val="C00000"/>
          <w:sz w:val="21"/>
          <w:szCs w:val="21"/>
        </w:rPr>
      </w:pPr>
      <w:r>
        <w:rPr>
          <w:rFonts w:ascii="Arial" w:hAnsi="Arial" w:cs="Arial"/>
          <w:b/>
          <w:bCs/>
          <w:color w:val="C00000"/>
          <w:sz w:val="21"/>
          <w:szCs w:val="21"/>
          <w:u w:val="single"/>
        </w:rPr>
        <w:t xml:space="preserve"> </w:t>
      </w:r>
      <w:r w:rsidR="008659B8" w:rsidRPr="002D5008">
        <w:rPr>
          <w:rFonts w:ascii="Arial" w:hAnsi="Arial" w:cs="Arial"/>
          <w:b/>
          <w:bCs/>
          <w:color w:val="C00000"/>
          <w:sz w:val="21"/>
          <w:szCs w:val="21"/>
          <w:u w:val="single"/>
        </w:rPr>
        <w:t>IMPORTANT</w:t>
      </w:r>
      <w:r w:rsidR="008659B8" w:rsidRPr="002D5008">
        <w:rPr>
          <w:rFonts w:ascii="Arial" w:hAnsi="Arial" w:cs="Arial"/>
          <w:b/>
          <w:bCs/>
          <w:color w:val="C00000"/>
          <w:sz w:val="21"/>
          <w:szCs w:val="21"/>
        </w:rPr>
        <w:t xml:space="preserve"> </w:t>
      </w:r>
      <w:r>
        <w:rPr>
          <w:rFonts w:ascii="Arial" w:hAnsi="Arial" w:cs="Arial"/>
          <w:b/>
          <w:bCs/>
          <w:color w:val="C00000"/>
          <w:sz w:val="21"/>
          <w:szCs w:val="21"/>
        </w:rPr>
        <w:t>1</w:t>
      </w:r>
      <w:r w:rsidR="008659B8" w:rsidRPr="002D5008">
        <w:rPr>
          <w:rFonts w:ascii="Arial" w:hAnsi="Arial" w:cs="Arial"/>
          <w:b/>
          <w:bCs/>
          <w:color w:val="C00000"/>
          <w:sz w:val="21"/>
          <w:szCs w:val="21"/>
        </w:rPr>
        <w:t xml:space="preserve">: En application de l’article </w:t>
      </w:r>
      <w:r w:rsidR="0081662E">
        <w:rPr>
          <w:rFonts w:ascii="Arial" w:hAnsi="Arial" w:cs="Arial"/>
          <w:b/>
          <w:bCs/>
          <w:color w:val="C00000"/>
          <w:sz w:val="21"/>
          <w:szCs w:val="21"/>
        </w:rPr>
        <w:t>R 2132-7 du Code de la Commande Publique,</w:t>
      </w:r>
      <w:r w:rsidR="008659B8" w:rsidRPr="002D5008">
        <w:rPr>
          <w:rFonts w:ascii="Arial" w:hAnsi="Arial" w:cs="Arial"/>
          <w:b/>
          <w:bCs/>
          <w:color w:val="C00000"/>
          <w:sz w:val="21"/>
          <w:szCs w:val="21"/>
        </w:rPr>
        <w:t xml:space="preserve">les candidatures et les offres doivent être transmises </w:t>
      </w:r>
      <w:r w:rsidR="008659B8" w:rsidRPr="002D5008">
        <w:rPr>
          <w:rFonts w:ascii="Arial" w:hAnsi="Arial" w:cs="Arial"/>
          <w:b/>
          <w:bCs/>
          <w:color w:val="C00000"/>
          <w:sz w:val="21"/>
          <w:szCs w:val="21"/>
          <w:u w:val="single"/>
        </w:rPr>
        <w:t>uniquement par</w:t>
      </w:r>
      <w:r w:rsidR="008659B8" w:rsidRPr="002D5008">
        <w:rPr>
          <w:rFonts w:ascii="Arial" w:hAnsi="Arial" w:cs="Arial"/>
          <w:b/>
          <w:bCs/>
          <w:color w:val="C00000"/>
          <w:sz w:val="21"/>
          <w:szCs w:val="21"/>
        </w:rPr>
        <w:t xml:space="preserve"> </w:t>
      </w:r>
      <w:r w:rsidR="008659B8" w:rsidRPr="002D5008">
        <w:rPr>
          <w:rFonts w:ascii="Arial" w:hAnsi="Arial" w:cs="Arial"/>
          <w:b/>
          <w:bCs/>
          <w:color w:val="C00000"/>
          <w:sz w:val="21"/>
          <w:szCs w:val="21"/>
          <w:u w:val="single"/>
        </w:rPr>
        <w:t>voie électronique.</w:t>
      </w:r>
    </w:p>
    <w:p w14:paraId="0A53E3BC" w14:textId="77777777" w:rsidR="008659B8" w:rsidRPr="002D5008" w:rsidRDefault="008659B8" w:rsidP="008659B8">
      <w:pPr>
        <w:keepNext/>
        <w:spacing w:before="240" w:after="60"/>
        <w:jc w:val="center"/>
        <w:outlineLvl w:val="1"/>
        <w:rPr>
          <w:rFonts w:ascii="Arial" w:hAnsi="Arial" w:cs="Arial"/>
          <w:b/>
          <w:bCs/>
          <w:iCs/>
          <w:caps/>
          <w:color w:val="C00000"/>
          <w:sz w:val="22"/>
          <w:szCs w:val="28"/>
          <w:u w:val="single"/>
          <w:lang w:eastAsia="x-none"/>
        </w:rPr>
      </w:pPr>
      <w:r w:rsidRPr="002D5008">
        <w:rPr>
          <w:rFonts w:ascii="Arial" w:hAnsi="Arial" w:cs="Arial"/>
          <w:b/>
          <w:bCs/>
          <w:color w:val="C00000"/>
          <w:sz w:val="21"/>
          <w:szCs w:val="21"/>
        </w:rPr>
        <w:t>Aucune candidature ou offre présentée sous format papier ne pourra être acceptée.</w:t>
      </w:r>
    </w:p>
    <w:p w14:paraId="4F545473" w14:textId="77777777" w:rsidR="00E26855" w:rsidRPr="00F15823" w:rsidRDefault="00E26855" w:rsidP="00382F8F">
      <w:pPr>
        <w:ind w:right="-453"/>
        <w:jc w:val="both"/>
        <w:rPr>
          <w:rFonts w:ascii="Arial" w:hAnsi="Arial" w:cs="Arial"/>
        </w:rPr>
      </w:pPr>
    </w:p>
    <w:p w14:paraId="1BA8AA06" w14:textId="20E66282" w:rsidR="00842E18" w:rsidRDefault="00842E18" w:rsidP="00842E18">
      <w:pPr>
        <w:ind w:left="142"/>
        <w:jc w:val="center"/>
        <w:rPr>
          <w:rFonts w:ascii="Arial" w:hAnsi="Arial" w:cs="Arial"/>
          <w:b/>
          <w:bCs/>
          <w:color w:val="C00000"/>
          <w:sz w:val="21"/>
          <w:szCs w:val="21"/>
        </w:rPr>
      </w:pPr>
      <w:r>
        <w:rPr>
          <w:rFonts w:ascii="Arial" w:hAnsi="Arial" w:cs="Arial"/>
          <w:b/>
          <w:bCs/>
          <w:color w:val="C00000"/>
          <w:sz w:val="21"/>
          <w:szCs w:val="21"/>
          <w:u w:val="single"/>
        </w:rPr>
        <w:t xml:space="preserve"> </w:t>
      </w:r>
      <w:r w:rsidRPr="002D5008">
        <w:rPr>
          <w:rFonts w:ascii="Arial" w:hAnsi="Arial" w:cs="Arial"/>
          <w:b/>
          <w:bCs/>
          <w:color w:val="C00000"/>
          <w:sz w:val="21"/>
          <w:szCs w:val="21"/>
          <w:u w:val="single"/>
        </w:rPr>
        <w:t>IMPORTANT</w:t>
      </w:r>
      <w:r w:rsidRPr="002D5008">
        <w:rPr>
          <w:rFonts w:ascii="Arial" w:hAnsi="Arial" w:cs="Arial"/>
          <w:b/>
          <w:bCs/>
          <w:color w:val="C00000"/>
          <w:sz w:val="21"/>
          <w:szCs w:val="21"/>
        </w:rPr>
        <w:t xml:space="preserve"> </w:t>
      </w:r>
      <w:r>
        <w:rPr>
          <w:rFonts w:ascii="Arial" w:hAnsi="Arial" w:cs="Arial"/>
          <w:b/>
          <w:bCs/>
          <w:color w:val="C00000"/>
          <w:sz w:val="21"/>
          <w:szCs w:val="21"/>
        </w:rPr>
        <w:t>2</w:t>
      </w:r>
      <w:r w:rsidRPr="002D5008">
        <w:rPr>
          <w:rFonts w:ascii="Arial" w:hAnsi="Arial" w:cs="Arial"/>
          <w:b/>
          <w:bCs/>
          <w:color w:val="C00000"/>
          <w:sz w:val="21"/>
          <w:szCs w:val="21"/>
        </w:rPr>
        <w:t>:</w:t>
      </w:r>
      <w:r w:rsidR="00B232CC">
        <w:rPr>
          <w:rFonts w:ascii="Arial" w:hAnsi="Arial" w:cs="Arial"/>
          <w:b/>
          <w:bCs/>
          <w:color w:val="C00000"/>
          <w:sz w:val="21"/>
          <w:szCs w:val="21"/>
        </w:rPr>
        <w:t xml:space="preserve"> Les lots C</w:t>
      </w:r>
      <w:r w:rsidR="001D0480">
        <w:rPr>
          <w:rFonts w:ascii="Arial" w:hAnsi="Arial" w:cs="Arial"/>
          <w:b/>
          <w:bCs/>
          <w:color w:val="C00000"/>
          <w:sz w:val="21"/>
          <w:szCs w:val="21"/>
        </w:rPr>
        <w:t xml:space="preserve">3 et C8 </w:t>
      </w:r>
      <w:r w:rsidRPr="005B6256">
        <w:rPr>
          <w:rFonts w:ascii="Arial" w:hAnsi="Arial" w:cs="Arial"/>
          <w:b/>
          <w:bCs/>
          <w:color w:val="C00000"/>
          <w:sz w:val="21"/>
          <w:szCs w:val="21"/>
        </w:rPr>
        <w:t>intègre</w:t>
      </w:r>
      <w:r w:rsidR="00B232CC">
        <w:rPr>
          <w:rFonts w:ascii="Arial" w:hAnsi="Arial" w:cs="Arial"/>
          <w:b/>
          <w:bCs/>
          <w:color w:val="C00000"/>
          <w:sz w:val="21"/>
          <w:szCs w:val="21"/>
        </w:rPr>
        <w:t>nt</w:t>
      </w:r>
      <w:r w:rsidRPr="005B6256">
        <w:rPr>
          <w:rFonts w:ascii="Arial" w:hAnsi="Arial" w:cs="Arial"/>
          <w:b/>
          <w:bCs/>
          <w:color w:val="C00000"/>
          <w:sz w:val="21"/>
          <w:szCs w:val="21"/>
        </w:rPr>
        <w:t xml:space="preserve"> une clause obligatoire d'insertion des publics concer</w:t>
      </w:r>
      <w:r>
        <w:rPr>
          <w:rFonts w:ascii="Arial" w:hAnsi="Arial" w:cs="Arial"/>
          <w:b/>
          <w:bCs/>
          <w:color w:val="C00000"/>
          <w:sz w:val="21"/>
          <w:szCs w:val="21"/>
        </w:rPr>
        <w:t>nés en application de l'article</w:t>
      </w:r>
      <w:r w:rsidRPr="005B6256">
        <w:rPr>
          <w:rFonts w:ascii="Arial" w:hAnsi="Arial" w:cs="Arial"/>
          <w:b/>
          <w:bCs/>
          <w:color w:val="C00000"/>
          <w:sz w:val="21"/>
          <w:szCs w:val="21"/>
        </w:rPr>
        <w:t xml:space="preserve"> L2112-2</w:t>
      </w:r>
      <w:r>
        <w:rPr>
          <w:rFonts w:ascii="Arial" w:hAnsi="Arial" w:cs="Arial"/>
          <w:b/>
          <w:bCs/>
          <w:color w:val="C00000"/>
          <w:sz w:val="21"/>
          <w:szCs w:val="21"/>
        </w:rPr>
        <w:t xml:space="preserve"> du code de la commande publique.</w:t>
      </w:r>
    </w:p>
    <w:p w14:paraId="308F56B6" w14:textId="77777777" w:rsidR="00842E18" w:rsidRDefault="00842E18" w:rsidP="00842E18">
      <w:pPr>
        <w:jc w:val="center"/>
        <w:rPr>
          <w:rFonts w:ascii="Arial" w:hAnsi="Arial" w:cs="Arial"/>
          <w:b/>
          <w:bCs/>
          <w:color w:val="C00000"/>
          <w:sz w:val="21"/>
          <w:szCs w:val="21"/>
        </w:rPr>
      </w:pPr>
    </w:p>
    <w:p w14:paraId="05FE563E" w14:textId="77777777" w:rsidR="00842E18" w:rsidRPr="00F15823" w:rsidRDefault="00842E18" w:rsidP="00842E18">
      <w:pPr>
        <w:jc w:val="center"/>
        <w:rPr>
          <w:rFonts w:ascii="Arial" w:hAnsi="Arial" w:cs="Arial"/>
        </w:rPr>
      </w:pPr>
      <w:r>
        <w:rPr>
          <w:rFonts w:ascii="Arial" w:hAnsi="Arial" w:cs="Arial"/>
          <w:b/>
          <w:bCs/>
          <w:color w:val="C00000"/>
          <w:sz w:val="21"/>
          <w:szCs w:val="21"/>
        </w:rPr>
        <w:t>Les modalités sont précisées à l’article 8 du présent règlement de consultation.</w:t>
      </w:r>
    </w:p>
    <w:p w14:paraId="71389F9C" w14:textId="77777777" w:rsidR="00F15823" w:rsidRPr="00F15823" w:rsidRDefault="00F15823" w:rsidP="00382F8F">
      <w:pPr>
        <w:ind w:right="-453"/>
        <w:jc w:val="both"/>
        <w:rPr>
          <w:rFonts w:ascii="Arial" w:hAnsi="Arial" w:cs="Arial"/>
        </w:rPr>
      </w:pPr>
    </w:p>
    <w:p w14:paraId="245009BA" w14:textId="77777777" w:rsidR="00E51F5C" w:rsidRPr="00F15823" w:rsidRDefault="00E51F5C" w:rsidP="00382F8F">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1"/>
        <w:gridCol w:w="3953"/>
      </w:tblGrid>
      <w:tr w:rsidR="004E59F5" w:rsidRPr="00F15823" w14:paraId="3DAF191A" w14:textId="77777777">
        <w:tc>
          <w:tcPr>
            <w:tcW w:w="5400" w:type="dxa"/>
          </w:tcPr>
          <w:p w14:paraId="2D91E755" w14:textId="77777777" w:rsidR="004E59F5" w:rsidRPr="00F15823" w:rsidRDefault="004E59F5" w:rsidP="00382F8F">
            <w:pPr>
              <w:jc w:val="both"/>
              <w:rPr>
                <w:rFonts w:ascii="Arial" w:hAnsi="Arial" w:cs="Arial"/>
                <w:b/>
                <w:color w:val="000000"/>
              </w:rPr>
            </w:pPr>
          </w:p>
          <w:p w14:paraId="51647BA6" w14:textId="77777777" w:rsidR="004E59F5" w:rsidRPr="00F15823" w:rsidRDefault="004E59F5" w:rsidP="00382F8F">
            <w:pPr>
              <w:jc w:val="both"/>
              <w:rPr>
                <w:rFonts w:ascii="Arial" w:hAnsi="Arial" w:cs="Arial"/>
                <w:b/>
                <w:color w:val="000000"/>
              </w:rPr>
            </w:pPr>
            <w:r w:rsidRPr="00F15823">
              <w:rPr>
                <w:rFonts w:ascii="Arial" w:hAnsi="Arial" w:cs="Arial"/>
                <w:b/>
                <w:color w:val="000000"/>
              </w:rPr>
              <w:t xml:space="preserve">Date et heure </w:t>
            </w:r>
            <w:r w:rsidR="003941C4" w:rsidRPr="00F15823">
              <w:rPr>
                <w:rFonts w:ascii="Arial" w:hAnsi="Arial" w:cs="Arial"/>
                <w:b/>
                <w:color w:val="000000"/>
              </w:rPr>
              <w:t xml:space="preserve">de </w:t>
            </w:r>
            <w:r w:rsidRPr="00F15823">
              <w:rPr>
                <w:rFonts w:ascii="Arial" w:hAnsi="Arial" w:cs="Arial"/>
                <w:b/>
                <w:color w:val="000000"/>
              </w:rPr>
              <w:t>limite de remise des offres :</w:t>
            </w:r>
          </w:p>
          <w:p w14:paraId="16E86BFE" w14:textId="77777777" w:rsidR="004E59F5" w:rsidRPr="00F15823" w:rsidRDefault="004E59F5" w:rsidP="00382F8F">
            <w:pPr>
              <w:jc w:val="both"/>
              <w:rPr>
                <w:rFonts w:ascii="Arial" w:hAnsi="Arial" w:cs="Arial"/>
                <w:b/>
                <w:color w:val="000000"/>
              </w:rPr>
            </w:pPr>
          </w:p>
        </w:tc>
        <w:tc>
          <w:tcPr>
            <w:tcW w:w="4014" w:type="dxa"/>
          </w:tcPr>
          <w:p w14:paraId="6D83BD32" w14:textId="77777777" w:rsidR="001F2F7B" w:rsidRPr="00F15823" w:rsidRDefault="001F2F7B" w:rsidP="00382F8F">
            <w:pPr>
              <w:jc w:val="both"/>
              <w:rPr>
                <w:rFonts w:ascii="Arial" w:hAnsi="Arial" w:cs="Arial"/>
                <w:b/>
                <w:color w:val="000000"/>
              </w:rPr>
            </w:pPr>
          </w:p>
          <w:p w14:paraId="71FE23C4" w14:textId="63823EB8" w:rsidR="00F81069" w:rsidRPr="00F15823" w:rsidRDefault="006636CE" w:rsidP="006636CE">
            <w:pPr>
              <w:jc w:val="both"/>
              <w:rPr>
                <w:rFonts w:ascii="Arial" w:hAnsi="Arial" w:cs="Arial"/>
                <w:b/>
                <w:smallCaps/>
                <w:color w:val="000000"/>
              </w:rPr>
            </w:pPr>
            <w:r>
              <w:rPr>
                <w:rFonts w:ascii="Arial" w:hAnsi="Arial" w:cs="Arial"/>
                <w:b/>
                <w:smallCaps/>
                <w:color w:val="000000"/>
              </w:rPr>
              <w:t>Lundi 03</w:t>
            </w:r>
            <w:r w:rsidR="00842E18" w:rsidRPr="00842E18">
              <w:rPr>
                <w:rFonts w:ascii="Arial" w:hAnsi="Arial" w:cs="Arial"/>
                <w:b/>
                <w:smallCaps/>
                <w:color w:val="000000"/>
              </w:rPr>
              <w:t xml:space="preserve"> </w:t>
            </w:r>
            <w:r w:rsidR="00B17AAA">
              <w:rPr>
                <w:rFonts w:ascii="Arial" w:hAnsi="Arial" w:cs="Arial"/>
                <w:b/>
                <w:smallCaps/>
                <w:color w:val="000000"/>
              </w:rPr>
              <w:t>fevr</w:t>
            </w:r>
            <w:r w:rsidR="00E5227D">
              <w:rPr>
                <w:rFonts w:ascii="Arial" w:hAnsi="Arial" w:cs="Arial"/>
                <w:b/>
                <w:smallCaps/>
                <w:color w:val="000000"/>
              </w:rPr>
              <w:t>ier</w:t>
            </w:r>
            <w:r w:rsidR="00842E18" w:rsidRPr="00842E18">
              <w:rPr>
                <w:rFonts w:ascii="Arial" w:hAnsi="Arial" w:cs="Arial"/>
                <w:b/>
                <w:smallCaps/>
                <w:color w:val="000000"/>
              </w:rPr>
              <w:t xml:space="preserve"> 202</w:t>
            </w:r>
            <w:r w:rsidR="00E5227D">
              <w:rPr>
                <w:rFonts w:ascii="Arial" w:hAnsi="Arial" w:cs="Arial"/>
                <w:b/>
                <w:smallCaps/>
                <w:color w:val="000000"/>
              </w:rPr>
              <w:t>1</w:t>
            </w:r>
            <w:r w:rsidR="00F40235" w:rsidRPr="00842E18">
              <w:rPr>
                <w:rFonts w:ascii="Arial" w:hAnsi="Arial" w:cs="Arial"/>
                <w:b/>
                <w:smallCaps/>
                <w:color w:val="000000"/>
              </w:rPr>
              <w:t xml:space="preserve"> </w:t>
            </w:r>
            <w:r w:rsidR="00F70DC5" w:rsidRPr="00842E18">
              <w:rPr>
                <w:rFonts w:ascii="Arial" w:hAnsi="Arial" w:cs="Arial"/>
                <w:b/>
                <w:smallCaps/>
                <w:color w:val="000000"/>
              </w:rPr>
              <w:t>-</w:t>
            </w:r>
            <w:r w:rsidR="005F3ED0">
              <w:rPr>
                <w:rFonts w:ascii="Arial" w:hAnsi="Arial" w:cs="Arial"/>
                <w:b/>
                <w:smallCaps/>
                <w:color w:val="000000"/>
              </w:rPr>
              <w:t xml:space="preserve"> 12</w:t>
            </w:r>
            <w:r w:rsidR="00794500" w:rsidRPr="00842E18">
              <w:rPr>
                <w:rFonts w:ascii="Arial" w:hAnsi="Arial" w:cs="Arial"/>
                <w:b/>
                <w:smallCaps/>
                <w:color w:val="000000"/>
              </w:rPr>
              <w:t>h00</w:t>
            </w:r>
          </w:p>
        </w:tc>
      </w:tr>
    </w:tbl>
    <w:p w14:paraId="0162E0E0" w14:textId="77777777" w:rsidR="00F910D5" w:rsidRPr="00F15823" w:rsidRDefault="00F910D5" w:rsidP="00382F8F">
      <w:pPr>
        <w:jc w:val="both"/>
        <w:rPr>
          <w:rFonts w:ascii="Arial" w:hAnsi="Arial" w:cs="Arial"/>
          <w:b/>
          <w:color w:val="FF0000"/>
          <w:sz w:val="20"/>
          <w:szCs w:val="20"/>
        </w:rPr>
      </w:pPr>
    </w:p>
    <w:p w14:paraId="4959B077" w14:textId="77777777" w:rsidR="00790295" w:rsidRPr="00F15823" w:rsidRDefault="00CA27D0" w:rsidP="00382F8F">
      <w:pPr>
        <w:pStyle w:val="Titre2"/>
        <w:spacing w:before="0" w:after="0"/>
        <w:ind w:right="22"/>
        <w:jc w:val="both"/>
        <w:rPr>
          <w:bCs w:val="0"/>
          <w:i w:val="0"/>
          <w:caps/>
          <w:sz w:val="20"/>
          <w:szCs w:val="20"/>
        </w:rPr>
      </w:pPr>
      <w:bookmarkStart w:id="0" w:name="_Toc251937719"/>
      <w:bookmarkStart w:id="1" w:name="_Toc164502851"/>
      <w:r w:rsidRPr="00F15823">
        <w:rPr>
          <w:bCs w:val="0"/>
          <w:i w:val="0"/>
          <w:sz w:val="20"/>
          <w:szCs w:val="20"/>
          <w:u w:val="single"/>
        </w:rPr>
        <w:br w:type="page"/>
      </w:r>
      <w:r w:rsidR="00790295" w:rsidRPr="00F15823">
        <w:rPr>
          <w:bCs w:val="0"/>
          <w:i w:val="0"/>
          <w:sz w:val="20"/>
          <w:szCs w:val="20"/>
          <w:u w:val="single"/>
        </w:rPr>
        <w:lastRenderedPageBreak/>
        <w:t>ARTICLE 1</w:t>
      </w:r>
      <w:r w:rsidR="001B229B" w:rsidRPr="00F15823">
        <w:rPr>
          <w:bCs w:val="0"/>
          <w:i w:val="0"/>
          <w:sz w:val="20"/>
          <w:szCs w:val="20"/>
        </w:rPr>
        <w:t xml:space="preserve"> -</w:t>
      </w:r>
      <w:r w:rsidR="00790295" w:rsidRPr="00F15823">
        <w:rPr>
          <w:bCs w:val="0"/>
          <w:i w:val="0"/>
          <w:sz w:val="20"/>
          <w:szCs w:val="20"/>
        </w:rPr>
        <w:t xml:space="preserve"> </w:t>
      </w:r>
      <w:bookmarkStart w:id="2" w:name="OLE_LINK3"/>
      <w:bookmarkStart w:id="3" w:name="OLE_LINK4"/>
      <w:r w:rsidR="00790295" w:rsidRPr="00F15823">
        <w:rPr>
          <w:bCs w:val="0"/>
          <w:i w:val="0"/>
          <w:caps/>
          <w:sz w:val="20"/>
          <w:szCs w:val="20"/>
          <w:u w:val="single"/>
        </w:rPr>
        <w:t>Acheteur public</w:t>
      </w:r>
      <w:bookmarkEnd w:id="0"/>
      <w:bookmarkEnd w:id="2"/>
      <w:bookmarkEnd w:id="3"/>
    </w:p>
    <w:p w14:paraId="10D39CD3" w14:textId="77777777" w:rsidR="00F15823" w:rsidRDefault="00F15823" w:rsidP="00382F8F">
      <w:pPr>
        <w:pStyle w:val="Titre2"/>
        <w:spacing w:before="0" w:after="0"/>
        <w:jc w:val="both"/>
        <w:rPr>
          <w:i w:val="0"/>
          <w:iCs w:val="0"/>
          <w:smallCaps/>
          <w:sz w:val="20"/>
          <w:szCs w:val="20"/>
        </w:rPr>
      </w:pPr>
      <w:bookmarkStart w:id="4" w:name="_Toc251937720"/>
    </w:p>
    <w:p w14:paraId="2134168F" w14:textId="77777777" w:rsidR="00426F34" w:rsidRPr="00426F34" w:rsidRDefault="00426F34" w:rsidP="00382F8F">
      <w:pPr>
        <w:jc w:val="both"/>
      </w:pPr>
    </w:p>
    <w:p w14:paraId="66521F7F" w14:textId="77777777" w:rsidR="00C71E9F" w:rsidRPr="00F15823" w:rsidRDefault="00C71E9F" w:rsidP="00382F8F">
      <w:pPr>
        <w:pStyle w:val="Titre2"/>
        <w:spacing w:before="0" w:after="0"/>
        <w:jc w:val="both"/>
        <w:rPr>
          <w:i w:val="0"/>
          <w:iCs w:val="0"/>
          <w:smallCaps/>
          <w:sz w:val="20"/>
          <w:szCs w:val="20"/>
        </w:rPr>
      </w:pPr>
      <w:r w:rsidRPr="00F15823">
        <w:rPr>
          <w:i w:val="0"/>
          <w:iCs w:val="0"/>
          <w:smallCaps/>
          <w:sz w:val="20"/>
          <w:szCs w:val="20"/>
        </w:rPr>
        <w:t>1.1 – Nom et adresse officiels du pouvoir adjudicateur</w:t>
      </w:r>
      <w:bookmarkEnd w:id="4"/>
    </w:p>
    <w:p w14:paraId="778F4A23" w14:textId="77777777" w:rsidR="00426F34" w:rsidRDefault="00426F34" w:rsidP="00382F8F">
      <w:pPr>
        <w:jc w:val="both"/>
        <w:rPr>
          <w:rFonts w:ascii="Arial" w:hAnsi="Arial" w:cs="Arial"/>
          <w:smallCaps/>
          <w:sz w:val="20"/>
          <w:szCs w:val="20"/>
        </w:rPr>
      </w:pPr>
    </w:p>
    <w:p w14:paraId="4F1C1C59" w14:textId="77777777" w:rsidR="00790295" w:rsidRPr="00F15823" w:rsidRDefault="00790295" w:rsidP="00382F8F">
      <w:pPr>
        <w:jc w:val="both"/>
        <w:rPr>
          <w:rFonts w:ascii="Arial" w:hAnsi="Arial" w:cs="Arial"/>
          <w:sz w:val="20"/>
          <w:szCs w:val="20"/>
        </w:rPr>
      </w:pPr>
      <w:r w:rsidRPr="00F15823">
        <w:rPr>
          <w:rFonts w:ascii="Arial" w:hAnsi="Arial" w:cs="Arial"/>
          <w:smallCaps/>
          <w:sz w:val="20"/>
          <w:szCs w:val="20"/>
        </w:rPr>
        <w:t xml:space="preserve">Centre des </w:t>
      </w:r>
      <w:r w:rsidR="001B229B" w:rsidRPr="00F15823">
        <w:rPr>
          <w:rFonts w:ascii="Arial" w:hAnsi="Arial" w:cs="Arial"/>
          <w:smallCaps/>
          <w:sz w:val="20"/>
          <w:szCs w:val="20"/>
        </w:rPr>
        <w:t>M</w:t>
      </w:r>
      <w:r w:rsidRPr="00F15823">
        <w:rPr>
          <w:rFonts w:ascii="Arial" w:hAnsi="Arial" w:cs="Arial"/>
          <w:smallCaps/>
          <w:sz w:val="20"/>
          <w:szCs w:val="20"/>
        </w:rPr>
        <w:t xml:space="preserve">onuments </w:t>
      </w:r>
      <w:r w:rsidR="001B229B" w:rsidRPr="00F15823">
        <w:rPr>
          <w:rFonts w:ascii="Arial" w:hAnsi="Arial" w:cs="Arial"/>
          <w:smallCaps/>
          <w:sz w:val="20"/>
          <w:szCs w:val="20"/>
        </w:rPr>
        <w:t>N</w:t>
      </w:r>
      <w:r w:rsidRPr="00F15823">
        <w:rPr>
          <w:rFonts w:ascii="Arial" w:hAnsi="Arial" w:cs="Arial"/>
          <w:smallCaps/>
          <w:sz w:val="20"/>
          <w:szCs w:val="20"/>
        </w:rPr>
        <w:t>ationaux</w:t>
      </w:r>
      <w:r w:rsidRPr="00F15823">
        <w:rPr>
          <w:rFonts w:ascii="Arial" w:hAnsi="Arial" w:cs="Arial"/>
          <w:sz w:val="20"/>
          <w:szCs w:val="20"/>
        </w:rPr>
        <w:t xml:space="preserve"> (CMN)</w:t>
      </w:r>
    </w:p>
    <w:p w14:paraId="04785116" w14:textId="77777777" w:rsidR="00790295" w:rsidRPr="00F15823" w:rsidRDefault="00790295" w:rsidP="00382F8F">
      <w:pPr>
        <w:jc w:val="both"/>
        <w:rPr>
          <w:rFonts w:ascii="Arial" w:hAnsi="Arial" w:cs="Arial"/>
          <w:sz w:val="20"/>
          <w:szCs w:val="20"/>
        </w:rPr>
      </w:pPr>
      <w:r w:rsidRPr="00F15823">
        <w:rPr>
          <w:rFonts w:ascii="Arial" w:hAnsi="Arial" w:cs="Arial"/>
          <w:sz w:val="20"/>
          <w:szCs w:val="20"/>
        </w:rPr>
        <w:t>Hôtel de Sully</w:t>
      </w:r>
    </w:p>
    <w:p w14:paraId="16CB68CD" w14:textId="77777777" w:rsidR="00790295" w:rsidRPr="00F15823" w:rsidRDefault="001B229B" w:rsidP="00382F8F">
      <w:pPr>
        <w:jc w:val="both"/>
        <w:rPr>
          <w:rFonts w:ascii="Arial" w:hAnsi="Arial" w:cs="Arial"/>
          <w:sz w:val="20"/>
          <w:szCs w:val="20"/>
        </w:rPr>
      </w:pPr>
      <w:r w:rsidRPr="00F15823">
        <w:rPr>
          <w:rFonts w:ascii="Arial" w:hAnsi="Arial" w:cs="Arial"/>
          <w:sz w:val="20"/>
          <w:szCs w:val="20"/>
        </w:rPr>
        <w:t>62</w:t>
      </w:r>
      <w:r w:rsidR="00790295" w:rsidRPr="00F15823">
        <w:rPr>
          <w:rFonts w:ascii="Arial" w:hAnsi="Arial" w:cs="Arial"/>
          <w:sz w:val="20"/>
          <w:szCs w:val="20"/>
        </w:rPr>
        <w:t xml:space="preserve"> rue Saint-Antoine</w:t>
      </w:r>
    </w:p>
    <w:p w14:paraId="14802F9B" w14:textId="77777777" w:rsidR="00790295" w:rsidRPr="00F15823" w:rsidRDefault="00001364" w:rsidP="00382F8F">
      <w:pPr>
        <w:jc w:val="both"/>
        <w:rPr>
          <w:rFonts w:ascii="Arial" w:hAnsi="Arial" w:cs="Arial"/>
          <w:sz w:val="20"/>
          <w:szCs w:val="20"/>
        </w:rPr>
      </w:pPr>
      <w:r>
        <w:rPr>
          <w:rFonts w:ascii="Arial" w:hAnsi="Arial" w:cs="Arial"/>
          <w:sz w:val="20"/>
          <w:szCs w:val="20"/>
        </w:rPr>
        <w:t>75186 PARIS CEDEX 04</w:t>
      </w:r>
    </w:p>
    <w:p w14:paraId="14AF0A74" w14:textId="77777777" w:rsidR="00426F34" w:rsidRPr="00BE428A" w:rsidRDefault="00426F34" w:rsidP="00382F8F">
      <w:pPr>
        <w:jc w:val="both"/>
      </w:pPr>
      <w:bookmarkStart w:id="5" w:name="_Toc251937721"/>
    </w:p>
    <w:p w14:paraId="1A30C003" w14:textId="77777777" w:rsidR="00C71E9F" w:rsidRPr="00F15823" w:rsidRDefault="00C71E9F" w:rsidP="00382F8F">
      <w:pPr>
        <w:pStyle w:val="Titre2"/>
        <w:spacing w:before="0" w:after="0"/>
        <w:jc w:val="both"/>
        <w:rPr>
          <w:i w:val="0"/>
          <w:iCs w:val="0"/>
          <w:smallCaps/>
          <w:sz w:val="20"/>
          <w:szCs w:val="20"/>
        </w:rPr>
      </w:pPr>
      <w:r w:rsidRPr="00F15823">
        <w:rPr>
          <w:i w:val="0"/>
          <w:iCs w:val="0"/>
          <w:smallCaps/>
          <w:sz w:val="20"/>
          <w:szCs w:val="20"/>
        </w:rPr>
        <w:t>1.</w:t>
      </w:r>
      <w:r w:rsidR="004551D9" w:rsidRPr="00F15823">
        <w:rPr>
          <w:i w:val="0"/>
          <w:iCs w:val="0"/>
          <w:smallCaps/>
          <w:sz w:val="20"/>
          <w:szCs w:val="20"/>
        </w:rPr>
        <w:t>2</w:t>
      </w:r>
      <w:r w:rsidRPr="00F15823">
        <w:rPr>
          <w:i w:val="0"/>
          <w:iCs w:val="0"/>
          <w:smallCaps/>
          <w:sz w:val="20"/>
          <w:szCs w:val="20"/>
        </w:rPr>
        <w:t xml:space="preserve"> – Type d’acheteur public</w:t>
      </w:r>
      <w:bookmarkEnd w:id="5"/>
    </w:p>
    <w:p w14:paraId="5B42EB96" w14:textId="77777777" w:rsidR="00426F34" w:rsidRDefault="00426F34" w:rsidP="00382F8F">
      <w:pPr>
        <w:jc w:val="both"/>
        <w:rPr>
          <w:rFonts w:ascii="Arial" w:hAnsi="Arial" w:cs="Arial"/>
          <w:sz w:val="20"/>
          <w:szCs w:val="20"/>
        </w:rPr>
      </w:pPr>
    </w:p>
    <w:p w14:paraId="3154B1AF" w14:textId="2E45B0E1" w:rsidR="00790295" w:rsidRPr="00F15823" w:rsidRDefault="00790295" w:rsidP="00382F8F">
      <w:pPr>
        <w:jc w:val="both"/>
        <w:rPr>
          <w:rFonts w:ascii="Arial" w:hAnsi="Arial" w:cs="Arial"/>
          <w:sz w:val="20"/>
          <w:szCs w:val="20"/>
        </w:rPr>
      </w:pPr>
      <w:r w:rsidRPr="00F15823">
        <w:rPr>
          <w:rFonts w:ascii="Arial" w:hAnsi="Arial" w:cs="Arial"/>
          <w:sz w:val="20"/>
          <w:szCs w:val="20"/>
        </w:rPr>
        <w:t xml:space="preserve">Le Centre des </w:t>
      </w:r>
      <w:r w:rsidR="001B229B" w:rsidRPr="00F15823">
        <w:rPr>
          <w:rFonts w:ascii="Arial" w:hAnsi="Arial" w:cs="Arial"/>
          <w:sz w:val="20"/>
          <w:szCs w:val="20"/>
        </w:rPr>
        <w:t>M</w:t>
      </w:r>
      <w:r w:rsidRPr="00F15823">
        <w:rPr>
          <w:rFonts w:ascii="Arial" w:hAnsi="Arial" w:cs="Arial"/>
          <w:sz w:val="20"/>
          <w:szCs w:val="20"/>
        </w:rPr>
        <w:t xml:space="preserve">onuments </w:t>
      </w:r>
      <w:r w:rsidR="001B229B" w:rsidRPr="00F15823">
        <w:rPr>
          <w:rFonts w:ascii="Arial" w:hAnsi="Arial" w:cs="Arial"/>
          <w:sz w:val="20"/>
          <w:szCs w:val="20"/>
        </w:rPr>
        <w:t>N</w:t>
      </w:r>
      <w:r w:rsidRPr="00F15823">
        <w:rPr>
          <w:rFonts w:ascii="Arial" w:hAnsi="Arial" w:cs="Arial"/>
          <w:sz w:val="20"/>
          <w:szCs w:val="20"/>
        </w:rPr>
        <w:t xml:space="preserve">ationaux est un établissement public à caractère administratif, placé sous la tutelle du </w:t>
      </w:r>
      <w:r w:rsidRPr="00F15823">
        <w:rPr>
          <w:rFonts w:ascii="Arial" w:hAnsi="Arial" w:cs="Arial"/>
          <w:smallCaps/>
          <w:sz w:val="20"/>
          <w:szCs w:val="20"/>
        </w:rPr>
        <w:t>Ministère de la Culture</w:t>
      </w:r>
      <w:r w:rsidR="00E87F18">
        <w:rPr>
          <w:rFonts w:ascii="Arial" w:hAnsi="Arial" w:cs="Arial"/>
          <w:smallCaps/>
          <w:sz w:val="20"/>
          <w:szCs w:val="20"/>
        </w:rPr>
        <w:t>.</w:t>
      </w:r>
    </w:p>
    <w:p w14:paraId="19315866" w14:textId="77777777" w:rsidR="00790295" w:rsidRPr="00F15823" w:rsidRDefault="00790295" w:rsidP="00382F8F">
      <w:pPr>
        <w:jc w:val="both"/>
        <w:rPr>
          <w:rFonts w:ascii="Arial" w:hAnsi="Arial" w:cs="Arial"/>
          <w:sz w:val="20"/>
          <w:szCs w:val="20"/>
        </w:rPr>
      </w:pPr>
    </w:p>
    <w:p w14:paraId="15190205" w14:textId="77777777" w:rsidR="00B853D2" w:rsidRPr="00F15823" w:rsidRDefault="00790295" w:rsidP="00382F8F">
      <w:pPr>
        <w:jc w:val="both"/>
        <w:rPr>
          <w:rFonts w:ascii="Arial" w:hAnsi="Arial" w:cs="Arial"/>
          <w:sz w:val="20"/>
          <w:szCs w:val="20"/>
        </w:rPr>
      </w:pPr>
      <w:r w:rsidRPr="00F15823">
        <w:rPr>
          <w:rFonts w:ascii="Arial" w:hAnsi="Arial" w:cs="Arial"/>
          <w:sz w:val="20"/>
          <w:szCs w:val="20"/>
        </w:rPr>
        <w:t xml:space="preserve">Le Pouvoir </w:t>
      </w:r>
      <w:r w:rsidR="001B229B" w:rsidRPr="00F15823">
        <w:rPr>
          <w:rFonts w:ascii="Arial" w:hAnsi="Arial" w:cs="Arial"/>
          <w:sz w:val="20"/>
          <w:szCs w:val="20"/>
        </w:rPr>
        <w:t>A</w:t>
      </w:r>
      <w:r w:rsidRPr="00F15823">
        <w:rPr>
          <w:rFonts w:ascii="Arial" w:hAnsi="Arial" w:cs="Arial"/>
          <w:sz w:val="20"/>
          <w:szCs w:val="20"/>
        </w:rPr>
        <w:t>dj</w:t>
      </w:r>
      <w:r w:rsidR="00CC66E8" w:rsidRPr="00F15823">
        <w:rPr>
          <w:rFonts w:ascii="Arial" w:hAnsi="Arial" w:cs="Arial"/>
          <w:sz w:val="20"/>
          <w:szCs w:val="20"/>
        </w:rPr>
        <w:t>udicateur est représenté par l</w:t>
      </w:r>
      <w:r w:rsidRPr="00F15823">
        <w:rPr>
          <w:rFonts w:ascii="Arial" w:hAnsi="Arial" w:cs="Arial"/>
          <w:sz w:val="20"/>
          <w:szCs w:val="20"/>
        </w:rPr>
        <w:t xml:space="preserve">e Président du Centre des </w:t>
      </w:r>
      <w:r w:rsidR="001B229B" w:rsidRPr="00F15823">
        <w:rPr>
          <w:rFonts w:ascii="Arial" w:hAnsi="Arial" w:cs="Arial"/>
          <w:sz w:val="20"/>
          <w:szCs w:val="20"/>
        </w:rPr>
        <w:t>M</w:t>
      </w:r>
      <w:r w:rsidRPr="00F15823">
        <w:rPr>
          <w:rFonts w:ascii="Arial" w:hAnsi="Arial" w:cs="Arial"/>
          <w:sz w:val="20"/>
          <w:szCs w:val="20"/>
        </w:rPr>
        <w:t xml:space="preserve">onuments </w:t>
      </w:r>
      <w:r w:rsidR="001B229B" w:rsidRPr="00F15823">
        <w:rPr>
          <w:rFonts w:ascii="Arial" w:hAnsi="Arial" w:cs="Arial"/>
          <w:sz w:val="20"/>
          <w:szCs w:val="20"/>
        </w:rPr>
        <w:t>N</w:t>
      </w:r>
      <w:r w:rsidRPr="00F15823">
        <w:rPr>
          <w:rFonts w:ascii="Arial" w:hAnsi="Arial" w:cs="Arial"/>
          <w:sz w:val="20"/>
          <w:szCs w:val="20"/>
        </w:rPr>
        <w:t>ationaux.</w:t>
      </w:r>
    </w:p>
    <w:p w14:paraId="7B6F3FCC" w14:textId="77777777" w:rsidR="00F15823" w:rsidRPr="00F15823" w:rsidRDefault="00F15823" w:rsidP="00382F8F">
      <w:pPr>
        <w:pStyle w:val="Titre2"/>
        <w:spacing w:before="0" w:after="0"/>
        <w:ind w:right="22"/>
        <w:jc w:val="both"/>
        <w:rPr>
          <w:b w:val="0"/>
          <w:bCs w:val="0"/>
          <w:i w:val="0"/>
          <w:iCs w:val="0"/>
          <w:sz w:val="20"/>
          <w:szCs w:val="20"/>
        </w:rPr>
      </w:pPr>
      <w:bookmarkStart w:id="6" w:name="_Toc251937722"/>
    </w:p>
    <w:p w14:paraId="75EF67F9" w14:textId="77777777" w:rsidR="00426F34" w:rsidRPr="00426F34" w:rsidRDefault="00426F34" w:rsidP="00382F8F">
      <w:pPr>
        <w:jc w:val="both"/>
      </w:pPr>
    </w:p>
    <w:p w14:paraId="7C74A6D3" w14:textId="77777777" w:rsidR="00C71E9F" w:rsidRPr="00F15823" w:rsidRDefault="00C71E9F" w:rsidP="00382F8F">
      <w:pPr>
        <w:pStyle w:val="Titre2"/>
        <w:spacing w:before="0" w:after="0"/>
        <w:ind w:right="22"/>
        <w:jc w:val="both"/>
        <w:rPr>
          <w:bCs w:val="0"/>
          <w:i w:val="0"/>
          <w:sz w:val="20"/>
          <w:szCs w:val="20"/>
          <w:u w:val="single"/>
        </w:rPr>
      </w:pPr>
      <w:r w:rsidRPr="00F15823">
        <w:rPr>
          <w:bCs w:val="0"/>
          <w:i w:val="0"/>
          <w:sz w:val="20"/>
          <w:szCs w:val="20"/>
          <w:u w:val="single"/>
        </w:rPr>
        <w:t>AR</w:t>
      </w:r>
      <w:r w:rsidR="001C12DE" w:rsidRPr="00F15823">
        <w:rPr>
          <w:bCs w:val="0"/>
          <w:i w:val="0"/>
          <w:sz w:val="20"/>
          <w:szCs w:val="20"/>
          <w:u w:val="single"/>
        </w:rPr>
        <w:t>TICLE 2</w:t>
      </w:r>
      <w:r w:rsidR="001C12DE" w:rsidRPr="00F15823">
        <w:rPr>
          <w:bCs w:val="0"/>
          <w:i w:val="0"/>
          <w:sz w:val="20"/>
          <w:szCs w:val="20"/>
        </w:rPr>
        <w:t xml:space="preserve"> - </w:t>
      </w:r>
      <w:r w:rsidRPr="00F15823">
        <w:rPr>
          <w:bCs w:val="0"/>
          <w:i w:val="0"/>
          <w:caps/>
          <w:sz w:val="20"/>
          <w:szCs w:val="20"/>
          <w:u w:val="single"/>
        </w:rPr>
        <w:t>CARACTERISTIQUES DU MARCHE</w:t>
      </w:r>
      <w:bookmarkEnd w:id="6"/>
    </w:p>
    <w:p w14:paraId="2230F819" w14:textId="77777777" w:rsidR="00BE428A" w:rsidRDefault="00BE428A" w:rsidP="00382F8F">
      <w:pPr>
        <w:pStyle w:val="Titre2"/>
        <w:spacing w:before="0" w:after="0"/>
        <w:jc w:val="both"/>
        <w:rPr>
          <w:i w:val="0"/>
          <w:iCs w:val="0"/>
          <w:smallCaps/>
          <w:sz w:val="20"/>
          <w:szCs w:val="20"/>
        </w:rPr>
      </w:pPr>
      <w:bookmarkStart w:id="7" w:name="_Toc251937723"/>
    </w:p>
    <w:p w14:paraId="4BAA8BE8" w14:textId="77777777" w:rsidR="00C71E9F" w:rsidRPr="00F15823" w:rsidRDefault="00C71E9F" w:rsidP="00382F8F">
      <w:pPr>
        <w:pStyle w:val="Titre2"/>
        <w:spacing w:before="0" w:after="0"/>
        <w:jc w:val="both"/>
        <w:rPr>
          <w:i w:val="0"/>
          <w:iCs w:val="0"/>
          <w:smallCaps/>
          <w:sz w:val="20"/>
          <w:szCs w:val="20"/>
        </w:rPr>
      </w:pPr>
      <w:r w:rsidRPr="00F15823">
        <w:rPr>
          <w:i w:val="0"/>
          <w:iCs w:val="0"/>
          <w:smallCaps/>
          <w:sz w:val="20"/>
          <w:szCs w:val="20"/>
        </w:rPr>
        <w:t>2.1 – Objet du marché</w:t>
      </w:r>
      <w:bookmarkEnd w:id="7"/>
    </w:p>
    <w:p w14:paraId="68C61F4B" w14:textId="77777777" w:rsidR="00426F34" w:rsidRDefault="00426F34" w:rsidP="00382F8F">
      <w:pPr>
        <w:tabs>
          <w:tab w:val="left" w:pos="2413"/>
        </w:tabs>
        <w:ind w:right="22"/>
        <w:jc w:val="both"/>
        <w:rPr>
          <w:rFonts w:ascii="Arial" w:hAnsi="Arial" w:cs="Arial"/>
          <w:sz w:val="20"/>
          <w:szCs w:val="20"/>
        </w:rPr>
      </w:pPr>
      <w:bookmarkStart w:id="8" w:name="_Toc200445641"/>
      <w:bookmarkEnd w:id="1"/>
    </w:p>
    <w:p w14:paraId="13AB5C30" w14:textId="34448C11" w:rsidR="002E2980" w:rsidRPr="00F15823" w:rsidRDefault="00D520CA" w:rsidP="00382F8F">
      <w:pPr>
        <w:tabs>
          <w:tab w:val="left" w:pos="2413"/>
        </w:tabs>
        <w:ind w:right="22"/>
        <w:jc w:val="both"/>
        <w:rPr>
          <w:rFonts w:ascii="Arial" w:hAnsi="Arial" w:cs="Arial"/>
          <w:sz w:val="20"/>
          <w:szCs w:val="20"/>
        </w:rPr>
      </w:pPr>
      <w:r w:rsidRPr="00F15823">
        <w:rPr>
          <w:rFonts w:ascii="Arial" w:hAnsi="Arial" w:cs="Arial"/>
          <w:sz w:val="20"/>
          <w:szCs w:val="20"/>
        </w:rPr>
        <w:t>L</w:t>
      </w:r>
      <w:r w:rsidR="00A25CEF" w:rsidRPr="00F15823">
        <w:rPr>
          <w:rFonts w:ascii="Arial" w:hAnsi="Arial" w:cs="Arial"/>
          <w:sz w:val="20"/>
          <w:szCs w:val="20"/>
        </w:rPr>
        <w:t xml:space="preserve">a présente consultation </w:t>
      </w:r>
      <w:r w:rsidR="00CC66E8" w:rsidRPr="00F15823">
        <w:rPr>
          <w:rFonts w:ascii="Arial" w:hAnsi="Arial" w:cs="Arial"/>
          <w:sz w:val="20"/>
          <w:szCs w:val="20"/>
        </w:rPr>
        <w:t>a pour objet</w:t>
      </w:r>
      <w:r w:rsidR="00A25CEF" w:rsidRPr="00F15823">
        <w:rPr>
          <w:rFonts w:ascii="Arial" w:hAnsi="Arial" w:cs="Arial"/>
          <w:sz w:val="20"/>
          <w:szCs w:val="20"/>
        </w:rPr>
        <w:t xml:space="preserve"> </w:t>
      </w:r>
      <w:r w:rsidR="002D1E40" w:rsidRPr="00837875">
        <w:rPr>
          <w:rFonts w:ascii="Arial" w:hAnsi="Arial" w:cs="Arial"/>
          <w:sz w:val="20"/>
          <w:szCs w:val="20"/>
        </w:rPr>
        <w:t>le</w:t>
      </w:r>
      <w:r w:rsidR="00CC66E8" w:rsidRPr="00837875">
        <w:rPr>
          <w:rFonts w:ascii="Arial" w:hAnsi="Arial" w:cs="Arial"/>
          <w:sz w:val="20"/>
          <w:szCs w:val="20"/>
        </w:rPr>
        <w:t>s travaux de</w:t>
      </w:r>
      <w:r w:rsidR="002D1E40" w:rsidRPr="00F15823">
        <w:rPr>
          <w:rFonts w:ascii="Arial" w:hAnsi="Arial" w:cs="Arial"/>
          <w:sz w:val="20"/>
          <w:szCs w:val="20"/>
        </w:rPr>
        <w:t xml:space="preserve"> </w:t>
      </w:r>
      <w:r w:rsidR="00837875">
        <w:rPr>
          <w:rFonts w:ascii="Arial" w:hAnsi="Arial" w:cs="Arial"/>
          <w:sz w:val="20"/>
          <w:szCs w:val="20"/>
        </w:rPr>
        <w:t xml:space="preserve">clos et couvert des ailes de la cour des Offices, des cuisines et du séchoir </w:t>
      </w:r>
      <w:r w:rsidR="00842E18">
        <w:rPr>
          <w:rFonts w:ascii="Arial" w:hAnsi="Arial" w:cs="Arial"/>
          <w:sz w:val="20"/>
          <w:szCs w:val="20"/>
        </w:rPr>
        <w:t xml:space="preserve">dans le cadre de l’opération de restauration </w:t>
      </w:r>
      <w:r w:rsidR="00837875">
        <w:rPr>
          <w:rFonts w:ascii="Arial" w:hAnsi="Arial" w:cs="Arial"/>
          <w:sz w:val="20"/>
          <w:szCs w:val="20"/>
        </w:rPr>
        <w:t>du château de Villers-Cotterêts.</w:t>
      </w:r>
    </w:p>
    <w:p w14:paraId="2FFC4C0B" w14:textId="77777777" w:rsidR="002E2980" w:rsidRPr="00F15823" w:rsidRDefault="002E2980" w:rsidP="00382F8F">
      <w:pPr>
        <w:tabs>
          <w:tab w:val="left" w:pos="2413"/>
        </w:tabs>
        <w:ind w:right="22"/>
        <w:jc w:val="both"/>
        <w:rPr>
          <w:rFonts w:ascii="Arial" w:hAnsi="Arial" w:cs="Arial"/>
          <w:sz w:val="20"/>
          <w:szCs w:val="20"/>
        </w:rPr>
      </w:pPr>
    </w:p>
    <w:p w14:paraId="7CFE1B15" w14:textId="77777777" w:rsidR="007C5524" w:rsidRPr="00F15823" w:rsidRDefault="00D520CA" w:rsidP="00382F8F">
      <w:pPr>
        <w:tabs>
          <w:tab w:val="left" w:pos="2413"/>
        </w:tabs>
        <w:ind w:right="22"/>
        <w:jc w:val="both"/>
        <w:rPr>
          <w:rFonts w:ascii="Arial" w:hAnsi="Arial" w:cs="Arial"/>
          <w:sz w:val="20"/>
          <w:szCs w:val="20"/>
        </w:rPr>
      </w:pPr>
      <w:r w:rsidRPr="00837875">
        <w:rPr>
          <w:rFonts w:ascii="Arial" w:hAnsi="Arial" w:cs="Arial"/>
          <w:sz w:val="20"/>
          <w:szCs w:val="20"/>
        </w:rPr>
        <w:t>L</w:t>
      </w:r>
      <w:r w:rsidR="001A584E" w:rsidRPr="00837875">
        <w:rPr>
          <w:rFonts w:ascii="Arial" w:hAnsi="Arial" w:cs="Arial"/>
          <w:sz w:val="20"/>
          <w:szCs w:val="20"/>
        </w:rPr>
        <w:t>es</w:t>
      </w:r>
      <w:r w:rsidR="00B96B26" w:rsidRPr="00837875">
        <w:rPr>
          <w:rFonts w:ascii="Arial" w:hAnsi="Arial" w:cs="Arial"/>
          <w:sz w:val="20"/>
          <w:szCs w:val="20"/>
        </w:rPr>
        <w:t xml:space="preserve"> </w:t>
      </w:r>
      <w:r w:rsidR="00B27E5B" w:rsidRPr="00837875">
        <w:rPr>
          <w:rFonts w:ascii="Arial" w:hAnsi="Arial" w:cs="Arial"/>
          <w:sz w:val="20"/>
          <w:szCs w:val="20"/>
        </w:rPr>
        <w:t>Travaux</w:t>
      </w:r>
      <w:r w:rsidR="00B96B26" w:rsidRPr="00837875">
        <w:rPr>
          <w:rFonts w:ascii="Arial" w:hAnsi="Arial" w:cs="Arial"/>
          <w:sz w:val="20"/>
          <w:szCs w:val="20"/>
        </w:rPr>
        <w:t xml:space="preserve"> </w:t>
      </w:r>
      <w:r w:rsidR="001A584E" w:rsidRPr="00837875">
        <w:rPr>
          <w:rFonts w:ascii="Arial" w:hAnsi="Arial" w:cs="Arial"/>
          <w:sz w:val="20"/>
          <w:szCs w:val="20"/>
        </w:rPr>
        <w:t>sont décrits</w:t>
      </w:r>
      <w:r w:rsidR="00B96B26" w:rsidRPr="00F15823">
        <w:rPr>
          <w:rFonts w:ascii="Arial" w:hAnsi="Arial" w:cs="Arial"/>
          <w:sz w:val="20"/>
          <w:szCs w:val="20"/>
        </w:rPr>
        <w:t xml:space="preserve"> </w:t>
      </w:r>
      <w:r w:rsidRPr="00F15823">
        <w:rPr>
          <w:rFonts w:ascii="Arial" w:hAnsi="Arial" w:cs="Arial"/>
          <w:sz w:val="20"/>
          <w:szCs w:val="20"/>
        </w:rPr>
        <w:t xml:space="preserve">dans le Cahier des Clauses Techniques </w:t>
      </w:r>
      <w:r w:rsidR="001C12DE" w:rsidRPr="00F15823">
        <w:rPr>
          <w:rFonts w:ascii="Arial" w:hAnsi="Arial" w:cs="Arial"/>
          <w:sz w:val="20"/>
          <w:szCs w:val="20"/>
        </w:rPr>
        <w:t>P</w:t>
      </w:r>
      <w:r w:rsidR="00CC66E8" w:rsidRPr="00F15823">
        <w:rPr>
          <w:rFonts w:ascii="Arial" w:hAnsi="Arial" w:cs="Arial"/>
          <w:sz w:val="20"/>
          <w:szCs w:val="20"/>
        </w:rPr>
        <w:t>articulières (CCTP</w:t>
      </w:r>
      <w:r w:rsidRPr="00F15823">
        <w:rPr>
          <w:rFonts w:ascii="Arial" w:hAnsi="Arial" w:cs="Arial"/>
          <w:sz w:val="20"/>
          <w:szCs w:val="20"/>
        </w:rPr>
        <w:t>)</w:t>
      </w:r>
      <w:r w:rsidR="00CC66E8" w:rsidRPr="00F15823">
        <w:rPr>
          <w:rFonts w:ascii="Arial" w:hAnsi="Arial" w:cs="Arial"/>
          <w:sz w:val="20"/>
          <w:szCs w:val="20"/>
        </w:rPr>
        <w:t>.</w:t>
      </w:r>
    </w:p>
    <w:p w14:paraId="3B61F3B5" w14:textId="77777777" w:rsidR="00426F34" w:rsidRDefault="00426F34" w:rsidP="00382F8F">
      <w:pPr>
        <w:pStyle w:val="Titre2"/>
        <w:spacing w:before="0" w:after="0"/>
        <w:jc w:val="both"/>
        <w:rPr>
          <w:i w:val="0"/>
          <w:iCs w:val="0"/>
          <w:smallCaps/>
          <w:sz w:val="20"/>
          <w:szCs w:val="20"/>
        </w:rPr>
      </w:pPr>
      <w:bookmarkStart w:id="9" w:name="_Toc251937724"/>
    </w:p>
    <w:p w14:paraId="37CF42FE" w14:textId="77777777" w:rsidR="00426F34" w:rsidRPr="00426F34" w:rsidRDefault="00426F34" w:rsidP="00382F8F">
      <w:pPr>
        <w:jc w:val="both"/>
      </w:pPr>
    </w:p>
    <w:p w14:paraId="2549D4C1" w14:textId="77777777" w:rsidR="00C71E9F" w:rsidRPr="00F15823" w:rsidRDefault="00C71E9F" w:rsidP="00382F8F">
      <w:pPr>
        <w:pStyle w:val="Titre2"/>
        <w:spacing w:before="0" w:after="0"/>
        <w:jc w:val="both"/>
        <w:rPr>
          <w:i w:val="0"/>
          <w:iCs w:val="0"/>
          <w:smallCaps/>
          <w:sz w:val="20"/>
          <w:szCs w:val="20"/>
        </w:rPr>
      </w:pPr>
      <w:r w:rsidRPr="00F15823">
        <w:rPr>
          <w:i w:val="0"/>
          <w:iCs w:val="0"/>
          <w:smallCaps/>
          <w:sz w:val="20"/>
          <w:szCs w:val="20"/>
        </w:rPr>
        <w:t>2.</w:t>
      </w:r>
      <w:r w:rsidR="003F0E4B" w:rsidRPr="00F15823">
        <w:rPr>
          <w:i w:val="0"/>
          <w:iCs w:val="0"/>
          <w:smallCaps/>
          <w:sz w:val="20"/>
          <w:szCs w:val="20"/>
        </w:rPr>
        <w:t>2</w:t>
      </w:r>
      <w:r w:rsidRPr="00F15823">
        <w:rPr>
          <w:i w:val="0"/>
          <w:iCs w:val="0"/>
          <w:smallCaps/>
          <w:sz w:val="20"/>
          <w:szCs w:val="20"/>
        </w:rPr>
        <w:t xml:space="preserve"> – Lieu d’exécution</w:t>
      </w:r>
      <w:bookmarkEnd w:id="9"/>
    </w:p>
    <w:p w14:paraId="0B2165E5" w14:textId="77777777" w:rsidR="00E87F18" w:rsidRDefault="00E87F18" w:rsidP="00E87F18">
      <w:pPr>
        <w:autoSpaceDE w:val="0"/>
        <w:autoSpaceDN w:val="0"/>
        <w:adjustRightInd w:val="0"/>
        <w:jc w:val="both"/>
        <w:rPr>
          <w:rFonts w:ascii="Arial" w:hAnsi="Arial" w:cs="Arial"/>
          <w:sz w:val="20"/>
          <w:szCs w:val="20"/>
        </w:rPr>
      </w:pPr>
      <w:bookmarkStart w:id="10" w:name="_Toc251937725"/>
    </w:p>
    <w:p w14:paraId="77C2E6E9" w14:textId="77777777" w:rsidR="00E87F18" w:rsidRPr="00F15823" w:rsidRDefault="00E87F18" w:rsidP="00E87F18">
      <w:pPr>
        <w:autoSpaceDE w:val="0"/>
        <w:autoSpaceDN w:val="0"/>
        <w:adjustRightInd w:val="0"/>
        <w:jc w:val="both"/>
        <w:rPr>
          <w:rFonts w:ascii="Arial" w:hAnsi="Arial" w:cs="Arial"/>
          <w:sz w:val="20"/>
          <w:szCs w:val="20"/>
        </w:rPr>
      </w:pPr>
      <w:r w:rsidRPr="003F1C33">
        <w:rPr>
          <w:rFonts w:ascii="Arial" w:hAnsi="Arial" w:cs="Arial"/>
          <w:sz w:val="20"/>
          <w:szCs w:val="20"/>
        </w:rPr>
        <w:t xml:space="preserve">Les travaux s’exécuteront au château </w:t>
      </w:r>
      <w:r>
        <w:rPr>
          <w:rFonts w:ascii="Arial" w:hAnsi="Arial" w:cs="Arial"/>
          <w:sz w:val="20"/>
          <w:szCs w:val="20"/>
        </w:rPr>
        <w:t>royal</w:t>
      </w:r>
      <w:r w:rsidRPr="003F1C33">
        <w:rPr>
          <w:rFonts w:ascii="Arial" w:hAnsi="Arial" w:cs="Arial"/>
          <w:sz w:val="20"/>
          <w:szCs w:val="20"/>
        </w:rPr>
        <w:t xml:space="preserve"> sis 1, place Aristide Briand – 02600</w:t>
      </w:r>
      <w:r>
        <w:rPr>
          <w:rFonts w:ascii="Arial" w:hAnsi="Arial" w:cs="Arial"/>
          <w:sz w:val="20"/>
          <w:szCs w:val="20"/>
        </w:rPr>
        <w:t xml:space="preserve"> VILLERS-COTTERETS</w:t>
      </w:r>
      <w:r w:rsidRPr="00F15823">
        <w:rPr>
          <w:rFonts w:ascii="Arial" w:hAnsi="Arial" w:cs="Arial"/>
          <w:sz w:val="20"/>
          <w:szCs w:val="20"/>
        </w:rPr>
        <w:t>.</w:t>
      </w:r>
    </w:p>
    <w:p w14:paraId="06A01E9A" w14:textId="77777777" w:rsidR="00426F34" w:rsidRDefault="00426F34" w:rsidP="00382F8F">
      <w:pPr>
        <w:pStyle w:val="Titre2"/>
        <w:spacing w:before="0" w:after="0"/>
        <w:jc w:val="both"/>
        <w:rPr>
          <w:i w:val="0"/>
          <w:iCs w:val="0"/>
          <w:smallCaps/>
          <w:sz w:val="20"/>
          <w:szCs w:val="20"/>
        </w:rPr>
      </w:pPr>
    </w:p>
    <w:p w14:paraId="47C2BEBB" w14:textId="77777777" w:rsidR="00426F34" w:rsidRPr="00426F34" w:rsidRDefault="00426F34" w:rsidP="00382F8F">
      <w:pPr>
        <w:jc w:val="both"/>
      </w:pPr>
    </w:p>
    <w:p w14:paraId="151BDC09" w14:textId="77777777" w:rsidR="00C71E9F" w:rsidRPr="00F15823" w:rsidRDefault="00C71E9F" w:rsidP="00382F8F">
      <w:pPr>
        <w:pStyle w:val="Titre2"/>
        <w:spacing w:before="0" w:after="0"/>
        <w:jc w:val="both"/>
        <w:rPr>
          <w:i w:val="0"/>
          <w:iCs w:val="0"/>
          <w:smallCaps/>
          <w:sz w:val="20"/>
          <w:szCs w:val="20"/>
        </w:rPr>
      </w:pPr>
      <w:r w:rsidRPr="00F15823">
        <w:rPr>
          <w:i w:val="0"/>
          <w:iCs w:val="0"/>
          <w:smallCaps/>
          <w:sz w:val="20"/>
          <w:szCs w:val="20"/>
        </w:rPr>
        <w:t>2.</w:t>
      </w:r>
      <w:r w:rsidR="003F0E4B" w:rsidRPr="00F15823">
        <w:rPr>
          <w:i w:val="0"/>
          <w:iCs w:val="0"/>
          <w:smallCaps/>
          <w:sz w:val="20"/>
          <w:szCs w:val="20"/>
        </w:rPr>
        <w:t>3</w:t>
      </w:r>
      <w:r w:rsidRPr="00F15823">
        <w:rPr>
          <w:i w:val="0"/>
          <w:iCs w:val="0"/>
          <w:smallCaps/>
          <w:sz w:val="20"/>
          <w:szCs w:val="20"/>
        </w:rPr>
        <w:t xml:space="preserve"> – Allotissement</w:t>
      </w:r>
      <w:bookmarkEnd w:id="10"/>
      <w:r w:rsidR="00231D0F" w:rsidRPr="00F15823">
        <w:rPr>
          <w:i w:val="0"/>
          <w:iCs w:val="0"/>
          <w:smallCaps/>
          <w:sz w:val="20"/>
          <w:szCs w:val="20"/>
        </w:rPr>
        <w:t xml:space="preserve"> et Contexte de l’Opération</w:t>
      </w:r>
    </w:p>
    <w:p w14:paraId="68D4FF69" w14:textId="77777777" w:rsidR="00231D0F" w:rsidRPr="00F15823" w:rsidRDefault="00231D0F" w:rsidP="00382F8F">
      <w:pPr>
        <w:jc w:val="both"/>
        <w:rPr>
          <w:rFonts w:ascii="Arial" w:hAnsi="Arial" w:cs="Arial"/>
          <w:sz w:val="20"/>
          <w:szCs w:val="20"/>
        </w:rPr>
      </w:pPr>
    </w:p>
    <w:p w14:paraId="4E575D8C" w14:textId="28E780A9" w:rsidR="009A389D" w:rsidRPr="00F15823" w:rsidRDefault="009A389D" w:rsidP="00382F8F">
      <w:pPr>
        <w:pStyle w:val="Courant6"/>
        <w:spacing w:before="0"/>
        <w:rPr>
          <w:rFonts w:cs="Arial"/>
          <w:sz w:val="20"/>
        </w:rPr>
      </w:pPr>
      <w:bookmarkStart w:id="11" w:name="_Toc251937726"/>
      <w:r w:rsidRPr="00E87F18">
        <w:rPr>
          <w:rFonts w:cs="Arial"/>
          <w:sz w:val="20"/>
        </w:rPr>
        <w:t>Les travaux relatifs</w:t>
      </w:r>
      <w:r w:rsidRPr="00F15823">
        <w:rPr>
          <w:rFonts w:cs="Arial"/>
          <w:sz w:val="20"/>
        </w:rPr>
        <w:t xml:space="preserve"> à l’opération sont répartis en </w:t>
      </w:r>
      <w:r w:rsidR="00C65DA6">
        <w:rPr>
          <w:rFonts w:cs="Arial"/>
          <w:sz w:val="20"/>
        </w:rPr>
        <w:t>11</w:t>
      </w:r>
      <w:r w:rsidR="00186E73" w:rsidRPr="00F15823">
        <w:rPr>
          <w:rFonts w:cs="Arial"/>
          <w:sz w:val="20"/>
        </w:rPr>
        <w:t xml:space="preserve"> </w:t>
      </w:r>
      <w:r w:rsidRPr="00F15823">
        <w:rPr>
          <w:rFonts w:cs="Arial"/>
          <w:sz w:val="20"/>
        </w:rPr>
        <w:t xml:space="preserve">lots </w:t>
      </w:r>
      <w:r w:rsidR="001A584E" w:rsidRPr="00F15823">
        <w:rPr>
          <w:rFonts w:cs="Arial"/>
          <w:sz w:val="20"/>
        </w:rPr>
        <w:t>isolés comme suit :</w:t>
      </w:r>
    </w:p>
    <w:p w14:paraId="08ACAE1D" w14:textId="77777777" w:rsidR="00EB3F4F" w:rsidRPr="00F15823" w:rsidRDefault="00EB3F4F" w:rsidP="00382F8F">
      <w:pPr>
        <w:jc w:val="both"/>
        <w:rPr>
          <w:rFonts w:ascii="Arial" w:hAnsi="Arial" w:cs="Arial"/>
          <w:sz w:val="20"/>
          <w:szCs w:val="20"/>
        </w:rPr>
      </w:pPr>
      <w:bookmarkStart w:id="12" w:name="_Toc251937727"/>
      <w:bookmarkEnd w:id="11"/>
    </w:p>
    <w:tbl>
      <w:tblPr>
        <w:tblW w:w="8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2"/>
        <w:gridCol w:w="6609"/>
      </w:tblGrid>
      <w:tr w:rsidR="00EB3F4F" w:rsidRPr="00F15823" w14:paraId="0D91C481" w14:textId="77777777" w:rsidTr="009A2397">
        <w:tc>
          <w:tcPr>
            <w:tcW w:w="1552" w:type="dxa"/>
          </w:tcPr>
          <w:p w14:paraId="63A03160" w14:textId="77777777" w:rsidR="00EB3F4F" w:rsidRPr="00F15823" w:rsidRDefault="00EB3F4F" w:rsidP="00382F8F">
            <w:pPr>
              <w:jc w:val="both"/>
              <w:rPr>
                <w:rFonts w:ascii="Arial" w:hAnsi="Arial" w:cs="Arial"/>
                <w:b/>
                <w:bCs/>
                <w:sz w:val="20"/>
                <w:szCs w:val="20"/>
              </w:rPr>
            </w:pPr>
            <w:r w:rsidRPr="00F15823">
              <w:rPr>
                <w:rFonts w:ascii="Arial" w:hAnsi="Arial" w:cs="Arial"/>
                <w:b/>
                <w:bCs/>
                <w:sz w:val="20"/>
                <w:szCs w:val="20"/>
              </w:rPr>
              <w:t>N°DES LOTS</w:t>
            </w:r>
          </w:p>
        </w:tc>
        <w:tc>
          <w:tcPr>
            <w:tcW w:w="6609" w:type="dxa"/>
          </w:tcPr>
          <w:p w14:paraId="13931B7A" w14:textId="77777777" w:rsidR="00EB3F4F" w:rsidRPr="00F15823" w:rsidRDefault="00EB3F4F" w:rsidP="00382F8F">
            <w:pPr>
              <w:ind w:left="-108"/>
              <w:jc w:val="both"/>
              <w:rPr>
                <w:rFonts w:ascii="Arial" w:hAnsi="Arial" w:cs="Arial"/>
                <w:b/>
                <w:bCs/>
                <w:sz w:val="20"/>
                <w:szCs w:val="20"/>
              </w:rPr>
            </w:pPr>
            <w:r w:rsidRPr="00F15823">
              <w:rPr>
                <w:rFonts w:ascii="Arial" w:hAnsi="Arial" w:cs="Arial"/>
                <w:b/>
                <w:bCs/>
                <w:sz w:val="20"/>
                <w:szCs w:val="20"/>
              </w:rPr>
              <w:t>DESIGNATION DES LOTS</w:t>
            </w:r>
          </w:p>
        </w:tc>
      </w:tr>
      <w:tr w:rsidR="00EB3F4F" w:rsidRPr="00F15823" w14:paraId="218F408E" w14:textId="77777777" w:rsidTr="009A2397">
        <w:tc>
          <w:tcPr>
            <w:tcW w:w="1552" w:type="dxa"/>
          </w:tcPr>
          <w:p w14:paraId="2C2C50A5" w14:textId="3CE8317D" w:rsidR="00EB3F4F" w:rsidRPr="00E5227D" w:rsidRDefault="009A2397" w:rsidP="00842E18">
            <w:pPr>
              <w:pStyle w:val="Style1"/>
              <w:spacing w:before="0" w:after="0"/>
              <w:jc w:val="center"/>
              <w:rPr>
                <w:rFonts w:ascii="Arial" w:hAnsi="Arial" w:cs="Arial"/>
                <w:spacing w:val="0"/>
                <w:sz w:val="20"/>
                <w:szCs w:val="20"/>
              </w:rPr>
            </w:pPr>
            <w:r w:rsidRPr="00E5227D">
              <w:rPr>
                <w:rFonts w:ascii="Arial" w:hAnsi="Arial" w:cs="Arial"/>
                <w:spacing w:val="0"/>
                <w:sz w:val="20"/>
                <w:szCs w:val="20"/>
              </w:rPr>
              <w:t>C</w:t>
            </w:r>
            <w:r w:rsidR="00EB3F4F" w:rsidRPr="00E5227D">
              <w:rPr>
                <w:rFonts w:ascii="Arial" w:hAnsi="Arial" w:cs="Arial"/>
                <w:spacing w:val="0"/>
                <w:sz w:val="20"/>
                <w:szCs w:val="20"/>
              </w:rPr>
              <w:t>1</w:t>
            </w:r>
          </w:p>
        </w:tc>
        <w:tc>
          <w:tcPr>
            <w:tcW w:w="6609" w:type="dxa"/>
          </w:tcPr>
          <w:p w14:paraId="3B1EA43B" w14:textId="622D17F8" w:rsidR="00EB3F4F" w:rsidRPr="00E5227D" w:rsidRDefault="00EB3F4F" w:rsidP="00382F8F">
            <w:pPr>
              <w:ind w:left="-108"/>
              <w:jc w:val="both"/>
              <w:rPr>
                <w:rFonts w:ascii="Arial" w:hAnsi="Arial" w:cs="Arial"/>
                <w:sz w:val="20"/>
                <w:szCs w:val="20"/>
              </w:rPr>
            </w:pPr>
            <w:r w:rsidRPr="00E5227D">
              <w:rPr>
                <w:rFonts w:ascii="Arial" w:hAnsi="Arial" w:cs="Arial"/>
                <w:sz w:val="20"/>
                <w:szCs w:val="20"/>
              </w:rPr>
              <w:t xml:space="preserve"> </w:t>
            </w:r>
            <w:r w:rsidR="00C65DA6" w:rsidRPr="00E5227D">
              <w:rPr>
                <w:rFonts w:ascii="Arial" w:hAnsi="Arial" w:cs="Arial"/>
                <w:sz w:val="20"/>
                <w:szCs w:val="20"/>
              </w:rPr>
              <w:t xml:space="preserve">Installation de chantier / </w:t>
            </w:r>
            <w:r w:rsidR="00E87F18" w:rsidRPr="00E5227D">
              <w:rPr>
                <w:rFonts w:ascii="Arial" w:hAnsi="Arial" w:cs="Arial"/>
                <w:sz w:val="20"/>
                <w:szCs w:val="20"/>
              </w:rPr>
              <w:t>Logistique</w:t>
            </w:r>
          </w:p>
        </w:tc>
      </w:tr>
      <w:tr w:rsidR="00EB3F4F" w:rsidRPr="00F15823" w14:paraId="7D028931" w14:textId="77777777" w:rsidTr="009A2397">
        <w:tc>
          <w:tcPr>
            <w:tcW w:w="1552" w:type="dxa"/>
          </w:tcPr>
          <w:p w14:paraId="0FAC4841" w14:textId="7203D01C" w:rsidR="00EB3F4F" w:rsidRPr="00E5227D" w:rsidRDefault="009A2397" w:rsidP="00842E18">
            <w:pPr>
              <w:jc w:val="center"/>
              <w:rPr>
                <w:rFonts w:ascii="Arial" w:hAnsi="Arial" w:cs="Arial"/>
                <w:sz w:val="20"/>
                <w:szCs w:val="20"/>
              </w:rPr>
            </w:pPr>
            <w:r w:rsidRPr="00E5227D">
              <w:rPr>
                <w:rFonts w:ascii="Arial" w:hAnsi="Arial" w:cs="Arial"/>
                <w:sz w:val="20"/>
                <w:szCs w:val="20"/>
              </w:rPr>
              <w:t>C2</w:t>
            </w:r>
          </w:p>
        </w:tc>
        <w:tc>
          <w:tcPr>
            <w:tcW w:w="6609" w:type="dxa"/>
          </w:tcPr>
          <w:p w14:paraId="5F5C8FB9" w14:textId="4A73E3E3" w:rsidR="00EB3F4F" w:rsidRPr="00E5227D" w:rsidRDefault="00EB3F4F" w:rsidP="00382F8F">
            <w:pPr>
              <w:ind w:left="-108"/>
              <w:jc w:val="both"/>
              <w:rPr>
                <w:rFonts w:ascii="Arial" w:hAnsi="Arial" w:cs="Arial"/>
                <w:sz w:val="20"/>
                <w:szCs w:val="20"/>
              </w:rPr>
            </w:pPr>
            <w:r w:rsidRPr="00E5227D">
              <w:rPr>
                <w:rFonts w:ascii="Arial" w:hAnsi="Arial" w:cs="Arial"/>
                <w:sz w:val="20"/>
                <w:szCs w:val="20"/>
              </w:rPr>
              <w:t xml:space="preserve"> </w:t>
            </w:r>
            <w:r w:rsidR="00E87F18" w:rsidRPr="00E5227D">
              <w:rPr>
                <w:rFonts w:ascii="Arial" w:hAnsi="Arial" w:cs="Arial"/>
                <w:sz w:val="20"/>
                <w:szCs w:val="20"/>
              </w:rPr>
              <w:t>Echafaudages</w:t>
            </w:r>
          </w:p>
        </w:tc>
      </w:tr>
      <w:tr w:rsidR="00EB3F4F" w:rsidRPr="003C713F" w14:paraId="565C625A" w14:textId="77777777" w:rsidTr="009A2397">
        <w:tc>
          <w:tcPr>
            <w:tcW w:w="1552" w:type="dxa"/>
          </w:tcPr>
          <w:p w14:paraId="65560699" w14:textId="0304323F" w:rsidR="00EB3F4F" w:rsidRPr="003C713F" w:rsidRDefault="009A2397" w:rsidP="00842E18">
            <w:pPr>
              <w:jc w:val="center"/>
              <w:rPr>
                <w:rFonts w:ascii="Arial" w:hAnsi="Arial" w:cs="Arial"/>
                <w:b/>
                <w:sz w:val="20"/>
                <w:szCs w:val="20"/>
              </w:rPr>
            </w:pPr>
            <w:r w:rsidRPr="003C713F">
              <w:rPr>
                <w:rFonts w:ascii="Arial" w:hAnsi="Arial" w:cs="Arial"/>
                <w:b/>
                <w:sz w:val="20"/>
                <w:szCs w:val="20"/>
              </w:rPr>
              <w:t>C3</w:t>
            </w:r>
          </w:p>
        </w:tc>
        <w:tc>
          <w:tcPr>
            <w:tcW w:w="6609" w:type="dxa"/>
          </w:tcPr>
          <w:p w14:paraId="304807B4" w14:textId="453CD3E5" w:rsidR="00EB3F4F" w:rsidRPr="003C713F" w:rsidRDefault="00E87F18" w:rsidP="00E87F18">
            <w:pPr>
              <w:jc w:val="both"/>
              <w:rPr>
                <w:rFonts w:ascii="Arial" w:hAnsi="Arial" w:cs="Arial"/>
                <w:b/>
                <w:sz w:val="20"/>
                <w:szCs w:val="20"/>
              </w:rPr>
            </w:pPr>
            <w:r w:rsidRPr="003C713F">
              <w:rPr>
                <w:rFonts w:ascii="Arial" w:hAnsi="Arial" w:cs="Arial"/>
                <w:b/>
                <w:sz w:val="20"/>
                <w:szCs w:val="20"/>
              </w:rPr>
              <w:t>Désamiantage-Déplombage-</w:t>
            </w:r>
            <w:r w:rsidR="00C65DA6" w:rsidRPr="003C713F">
              <w:rPr>
                <w:rFonts w:ascii="Arial" w:hAnsi="Arial" w:cs="Arial"/>
                <w:b/>
                <w:sz w:val="20"/>
                <w:szCs w:val="20"/>
              </w:rPr>
              <w:t>Curage</w:t>
            </w:r>
          </w:p>
        </w:tc>
      </w:tr>
      <w:tr w:rsidR="00EB3F4F" w:rsidRPr="003C713F" w14:paraId="539F65E7" w14:textId="77777777" w:rsidTr="009A2397">
        <w:tc>
          <w:tcPr>
            <w:tcW w:w="1552" w:type="dxa"/>
          </w:tcPr>
          <w:p w14:paraId="3135E7FE" w14:textId="4BAB7BB7" w:rsidR="00EB3F4F" w:rsidRPr="003C713F" w:rsidRDefault="009A2397" w:rsidP="00842E18">
            <w:pPr>
              <w:jc w:val="center"/>
              <w:rPr>
                <w:rFonts w:ascii="Arial" w:hAnsi="Arial" w:cs="Arial"/>
                <w:sz w:val="20"/>
                <w:szCs w:val="20"/>
              </w:rPr>
            </w:pPr>
            <w:r w:rsidRPr="003C713F">
              <w:rPr>
                <w:rFonts w:ascii="Arial" w:hAnsi="Arial" w:cs="Arial"/>
                <w:sz w:val="20"/>
                <w:szCs w:val="20"/>
              </w:rPr>
              <w:t>C</w:t>
            </w:r>
            <w:r w:rsidR="00C65DA6" w:rsidRPr="003C713F">
              <w:rPr>
                <w:rFonts w:ascii="Arial" w:hAnsi="Arial" w:cs="Arial"/>
                <w:sz w:val="20"/>
                <w:szCs w:val="20"/>
              </w:rPr>
              <w:t>4</w:t>
            </w:r>
          </w:p>
        </w:tc>
        <w:tc>
          <w:tcPr>
            <w:tcW w:w="6609" w:type="dxa"/>
          </w:tcPr>
          <w:p w14:paraId="7C11D82E" w14:textId="014AD978" w:rsidR="00EB3F4F" w:rsidRPr="003C713F" w:rsidRDefault="00C65DA6" w:rsidP="00E87F18">
            <w:pPr>
              <w:autoSpaceDE w:val="0"/>
              <w:autoSpaceDN w:val="0"/>
              <w:adjustRightInd w:val="0"/>
              <w:spacing w:line="280" w:lineRule="exact"/>
              <w:rPr>
                <w:rFonts w:ascii="Arial" w:hAnsi="Arial" w:cs="Arial"/>
                <w:sz w:val="20"/>
                <w:szCs w:val="20"/>
              </w:rPr>
            </w:pPr>
            <w:r w:rsidRPr="003C713F">
              <w:rPr>
                <w:rFonts w:ascii="Arial" w:hAnsi="Arial" w:cs="Arial"/>
                <w:sz w:val="20"/>
                <w:szCs w:val="20"/>
              </w:rPr>
              <w:t>Maçonnerie- Pierre de taille</w:t>
            </w:r>
          </w:p>
        </w:tc>
      </w:tr>
      <w:tr w:rsidR="00EB3F4F" w:rsidRPr="003C713F" w14:paraId="7FCADE64" w14:textId="77777777" w:rsidTr="009A2397">
        <w:tc>
          <w:tcPr>
            <w:tcW w:w="1552" w:type="dxa"/>
          </w:tcPr>
          <w:p w14:paraId="25153F3D" w14:textId="14C9662C" w:rsidR="00EB3F4F" w:rsidRPr="003C713F" w:rsidRDefault="009A2397" w:rsidP="00842E18">
            <w:pPr>
              <w:jc w:val="center"/>
              <w:rPr>
                <w:rFonts w:ascii="Arial" w:hAnsi="Arial" w:cs="Arial"/>
                <w:sz w:val="20"/>
                <w:szCs w:val="20"/>
              </w:rPr>
            </w:pPr>
            <w:r w:rsidRPr="003C713F">
              <w:rPr>
                <w:rFonts w:ascii="Arial" w:hAnsi="Arial" w:cs="Arial"/>
                <w:sz w:val="20"/>
                <w:szCs w:val="20"/>
              </w:rPr>
              <w:t>C5</w:t>
            </w:r>
          </w:p>
        </w:tc>
        <w:tc>
          <w:tcPr>
            <w:tcW w:w="6609" w:type="dxa"/>
          </w:tcPr>
          <w:p w14:paraId="3B27C55A" w14:textId="42C46130" w:rsidR="00EB3F4F" w:rsidRPr="003C713F" w:rsidRDefault="00EB3F4F" w:rsidP="00382F8F">
            <w:pPr>
              <w:ind w:left="-108"/>
              <w:jc w:val="both"/>
              <w:rPr>
                <w:rFonts w:ascii="Arial" w:hAnsi="Arial" w:cs="Arial"/>
                <w:sz w:val="20"/>
                <w:szCs w:val="20"/>
              </w:rPr>
            </w:pPr>
            <w:r w:rsidRPr="003C713F">
              <w:rPr>
                <w:rFonts w:ascii="Arial" w:hAnsi="Arial" w:cs="Arial"/>
                <w:sz w:val="20"/>
                <w:szCs w:val="20"/>
              </w:rPr>
              <w:t xml:space="preserve"> </w:t>
            </w:r>
            <w:r w:rsidR="00C65DA6" w:rsidRPr="003C713F">
              <w:rPr>
                <w:rFonts w:ascii="Arial" w:hAnsi="Arial" w:cs="Arial"/>
                <w:sz w:val="20"/>
                <w:szCs w:val="20"/>
              </w:rPr>
              <w:t>Charpente bois</w:t>
            </w:r>
          </w:p>
        </w:tc>
      </w:tr>
      <w:tr w:rsidR="00EB3F4F" w:rsidRPr="003C713F" w14:paraId="0993908B" w14:textId="77777777" w:rsidTr="009A2397">
        <w:tc>
          <w:tcPr>
            <w:tcW w:w="1552" w:type="dxa"/>
          </w:tcPr>
          <w:p w14:paraId="24C29439" w14:textId="6A1F3C22" w:rsidR="00EB3F4F" w:rsidRPr="003C713F" w:rsidRDefault="009A2397" w:rsidP="00842E18">
            <w:pPr>
              <w:jc w:val="center"/>
              <w:rPr>
                <w:rFonts w:ascii="Arial" w:hAnsi="Arial" w:cs="Arial"/>
                <w:sz w:val="20"/>
                <w:szCs w:val="20"/>
              </w:rPr>
            </w:pPr>
            <w:r w:rsidRPr="003C713F">
              <w:rPr>
                <w:rFonts w:ascii="Arial" w:hAnsi="Arial" w:cs="Arial"/>
                <w:sz w:val="20"/>
                <w:szCs w:val="20"/>
              </w:rPr>
              <w:t>C6</w:t>
            </w:r>
          </w:p>
        </w:tc>
        <w:tc>
          <w:tcPr>
            <w:tcW w:w="6609" w:type="dxa"/>
          </w:tcPr>
          <w:p w14:paraId="57BD05C7" w14:textId="610C0A26" w:rsidR="00EB3F4F" w:rsidRPr="003C713F" w:rsidRDefault="00C65DA6" w:rsidP="00382F8F">
            <w:pPr>
              <w:ind w:left="-108"/>
              <w:jc w:val="both"/>
              <w:rPr>
                <w:rFonts w:ascii="Arial" w:hAnsi="Arial" w:cs="Arial"/>
                <w:sz w:val="20"/>
                <w:szCs w:val="20"/>
              </w:rPr>
            </w:pPr>
            <w:r w:rsidRPr="003C713F">
              <w:rPr>
                <w:rFonts w:ascii="Arial" w:hAnsi="Arial" w:cs="Arial"/>
                <w:sz w:val="20"/>
                <w:szCs w:val="20"/>
              </w:rPr>
              <w:t xml:space="preserve"> Couverture</w:t>
            </w:r>
          </w:p>
        </w:tc>
      </w:tr>
      <w:tr w:rsidR="00EB3F4F" w:rsidRPr="003C713F" w14:paraId="510C61C8" w14:textId="77777777" w:rsidTr="009A2397">
        <w:tc>
          <w:tcPr>
            <w:tcW w:w="1552" w:type="dxa"/>
          </w:tcPr>
          <w:p w14:paraId="7D1CD186" w14:textId="43063090" w:rsidR="00EB3F4F" w:rsidRPr="003C713F" w:rsidRDefault="009A2397" w:rsidP="00842E18">
            <w:pPr>
              <w:jc w:val="center"/>
              <w:rPr>
                <w:rFonts w:ascii="Arial" w:hAnsi="Arial" w:cs="Arial"/>
                <w:b/>
                <w:sz w:val="20"/>
                <w:szCs w:val="20"/>
              </w:rPr>
            </w:pPr>
            <w:r w:rsidRPr="003C713F">
              <w:rPr>
                <w:rFonts w:ascii="Arial" w:hAnsi="Arial" w:cs="Arial"/>
                <w:b/>
                <w:sz w:val="20"/>
                <w:szCs w:val="20"/>
              </w:rPr>
              <w:t>C7</w:t>
            </w:r>
          </w:p>
        </w:tc>
        <w:tc>
          <w:tcPr>
            <w:tcW w:w="6609" w:type="dxa"/>
          </w:tcPr>
          <w:p w14:paraId="559F0840" w14:textId="4E5DCA89" w:rsidR="00EB3F4F" w:rsidRPr="003C713F" w:rsidRDefault="00EB3F4F" w:rsidP="00382F8F">
            <w:pPr>
              <w:ind w:left="-108"/>
              <w:jc w:val="both"/>
              <w:rPr>
                <w:rFonts w:ascii="Arial" w:hAnsi="Arial" w:cs="Arial"/>
                <w:b/>
                <w:sz w:val="20"/>
                <w:szCs w:val="20"/>
              </w:rPr>
            </w:pPr>
            <w:r w:rsidRPr="003C713F">
              <w:rPr>
                <w:rFonts w:ascii="Arial" w:hAnsi="Arial" w:cs="Arial"/>
                <w:b/>
                <w:sz w:val="20"/>
                <w:szCs w:val="20"/>
              </w:rPr>
              <w:t xml:space="preserve"> </w:t>
            </w:r>
            <w:r w:rsidR="00C65DA6" w:rsidRPr="003C713F">
              <w:rPr>
                <w:rFonts w:ascii="Arial" w:hAnsi="Arial" w:cs="Arial"/>
                <w:b/>
                <w:sz w:val="20"/>
                <w:szCs w:val="20"/>
              </w:rPr>
              <w:t>Restauration des décors sculptés</w:t>
            </w:r>
          </w:p>
        </w:tc>
      </w:tr>
      <w:tr w:rsidR="00EB3F4F" w:rsidRPr="003C713F" w14:paraId="118E4893" w14:textId="77777777" w:rsidTr="009A2397">
        <w:tc>
          <w:tcPr>
            <w:tcW w:w="1552" w:type="dxa"/>
          </w:tcPr>
          <w:p w14:paraId="63100A06" w14:textId="16031B05" w:rsidR="00EB3F4F" w:rsidRPr="003C713F" w:rsidRDefault="009A2397" w:rsidP="00842E18">
            <w:pPr>
              <w:jc w:val="center"/>
              <w:rPr>
                <w:rFonts w:ascii="Arial" w:hAnsi="Arial" w:cs="Arial"/>
                <w:b/>
                <w:sz w:val="20"/>
                <w:szCs w:val="20"/>
              </w:rPr>
            </w:pPr>
            <w:r w:rsidRPr="003C713F">
              <w:rPr>
                <w:rFonts w:ascii="Arial" w:hAnsi="Arial" w:cs="Arial"/>
                <w:b/>
                <w:sz w:val="20"/>
                <w:szCs w:val="20"/>
              </w:rPr>
              <w:t>C8</w:t>
            </w:r>
          </w:p>
        </w:tc>
        <w:tc>
          <w:tcPr>
            <w:tcW w:w="6609" w:type="dxa"/>
          </w:tcPr>
          <w:p w14:paraId="795D763F" w14:textId="14D2E1BF" w:rsidR="00EB3F4F" w:rsidRPr="003C713F" w:rsidRDefault="00C65DA6" w:rsidP="00C65DA6">
            <w:pPr>
              <w:jc w:val="both"/>
              <w:rPr>
                <w:rFonts w:ascii="Arial" w:hAnsi="Arial" w:cs="Arial"/>
                <w:b/>
                <w:sz w:val="20"/>
                <w:szCs w:val="20"/>
              </w:rPr>
            </w:pPr>
            <w:r w:rsidRPr="003C713F">
              <w:rPr>
                <w:rFonts w:ascii="Arial" w:hAnsi="Arial" w:cs="Arial"/>
                <w:b/>
                <w:sz w:val="20"/>
                <w:szCs w:val="20"/>
              </w:rPr>
              <w:t>Menuiseries extérieures</w:t>
            </w:r>
          </w:p>
        </w:tc>
      </w:tr>
      <w:tr w:rsidR="00E87F18" w:rsidRPr="00F15823" w14:paraId="47BED7DE" w14:textId="77777777" w:rsidTr="009A2397">
        <w:tc>
          <w:tcPr>
            <w:tcW w:w="1552" w:type="dxa"/>
          </w:tcPr>
          <w:p w14:paraId="662B0A58" w14:textId="2A687B02" w:rsidR="00E87F18" w:rsidRPr="00F15823" w:rsidRDefault="009A2397" w:rsidP="00842E18">
            <w:pPr>
              <w:jc w:val="center"/>
              <w:rPr>
                <w:rFonts w:ascii="Arial" w:hAnsi="Arial" w:cs="Arial"/>
                <w:sz w:val="20"/>
                <w:szCs w:val="20"/>
              </w:rPr>
            </w:pPr>
            <w:r>
              <w:rPr>
                <w:rFonts w:ascii="Arial" w:hAnsi="Arial" w:cs="Arial"/>
                <w:sz w:val="20"/>
                <w:szCs w:val="20"/>
              </w:rPr>
              <w:t>C9</w:t>
            </w:r>
          </w:p>
        </w:tc>
        <w:tc>
          <w:tcPr>
            <w:tcW w:w="6609" w:type="dxa"/>
          </w:tcPr>
          <w:p w14:paraId="1C38BD32" w14:textId="73229B51" w:rsidR="00E87F18" w:rsidRPr="00F15823" w:rsidRDefault="00C65DA6" w:rsidP="00C65DA6">
            <w:pPr>
              <w:jc w:val="both"/>
              <w:rPr>
                <w:rFonts w:ascii="Arial" w:hAnsi="Arial" w:cs="Arial"/>
                <w:sz w:val="20"/>
                <w:szCs w:val="20"/>
                <w:highlight w:val="lightGray"/>
              </w:rPr>
            </w:pPr>
            <w:r>
              <w:rPr>
                <w:rFonts w:ascii="Arial" w:hAnsi="Arial" w:cs="Arial"/>
                <w:sz w:val="20"/>
                <w:szCs w:val="20"/>
              </w:rPr>
              <w:t>Serrurerie – Ferronnerie</w:t>
            </w:r>
          </w:p>
        </w:tc>
      </w:tr>
      <w:tr w:rsidR="00C305CE" w:rsidRPr="00F15823" w14:paraId="4EF6BD86" w14:textId="77777777" w:rsidTr="009A2397">
        <w:tc>
          <w:tcPr>
            <w:tcW w:w="1552" w:type="dxa"/>
          </w:tcPr>
          <w:p w14:paraId="3BFA04AA" w14:textId="37304AFC" w:rsidR="00C305CE" w:rsidRPr="00F15823" w:rsidRDefault="00C65DA6" w:rsidP="00842E18">
            <w:pPr>
              <w:jc w:val="center"/>
              <w:rPr>
                <w:rFonts w:ascii="Arial" w:hAnsi="Arial" w:cs="Arial"/>
                <w:sz w:val="20"/>
                <w:szCs w:val="20"/>
              </w:rPr>
            </w:pPr>
            <w:r>
              <w:rPr>
                <w:rFonts w:ascii="Arial" w:hAnsi="Arial" w:cs="Arial"/>
                <w:sz w:val="20"/>
                <w:szCs w:val="20"/>
              </w:rPr>
              <w:t>C10</w:t>
            </w:r>
          </w:p>
        </w:tc>
        <w:tc>
          <w:tcPr>
            <w:tcW w:w="6609" w:type="dxa"/>
          </w:tcPr>
          <w:p w14:paraId="0191BC70" w14:textId="52B9702D" w:rsidR="00C305CE" w:rsidRPr="00C65DA6" w:rsidRDefault="00C65DA6" w:rsidP="00C305CE">
            <w:pPr>
              <w:tabs>
                <w:tab w:val="left" w:pos="1605"/>
              </w:tabs>
              <w:ind w:left="-108"/>
              <w:jc w:val="both"/>
              <w:rPr>
                <w:rFonts w:ascii="Arial" w:hAnsi="Arial" w:cs="Arial"/>
                <w:sz w:val="20"/>
                <w:szCs w:val="20"/>
              </w:rPr>
            </w:pPr>
            <w:r w:rsidRPr="00C65DA6">
              <w:rPr>
                <w:rFonts w:ascii="Arial" w:hAnsi="Arial" w:cs="Arial"/>
                <w:sz w:val="20"/>
                <w:szCs w:val="20"/>
              </w:rPr>
              <w:t xml:space="preserve"> Peinture sur ouvrages  extérieurs</w:t>
            </w:r>
          </w:p>
        </w:tc>
      </w:tr>
      <w:tr w:rsidR="00C305CE" w:rsidRPr="00F15823" w14:paraId="3940EE32" w14:textId="77777777" w:rsidTr="009A2397">
        <w:tc>
          <w:tcPr>
            <w:tcW w:w="1552" w:type="dxa"/>
          </w:tcPr>
          <w:p w14:paraId="4D6143D7" w14:textId="448CB0CD" w:rsidR="00C305CE" w:rsidRPr="00F15823" w:rsidRDefault="00C65DA6" w:rsidP="00842E18">
            <w:pPr>
              <w:jc w:val="center"/>
              <w:rPr>
                <w:rFonts w:ascii="Arial" w:hAnsi="Arial" w:cs="Arial"/>
                <w:sz w:val="20"/>
                <w:szCs w:val="20"/>
              </w:rPr>
            </w:pPr>
            <w:r>
              <w:rPr>
                <w:rFonts w:ascii="Arial" w:hAnsi="Arial" w:cs="Arial"/>
                <w:sz w:val="20"/>
                <w:szCs w:val="20"/>
              </w:rPr>
              <w:t>C11</w:t>
            </w:r>
          </w:p>
        </w:tc>
        <w:tc>
          <w:tcPr>
            <w:tcW w:w="6609" w:type="dxa"/>
          </w:tcPr>
          <w:p w14:paraId="277471DD" w14:textId="2F1144E4" w:rsidR="00C305CE" w:rsidRPr="00C65DA6" w:rsidRDefault="00C65DA6" w:rsidP="00C65DA6">
            <w:pPr>
              <w:jc w:val="both"/>
              <w:rPr>
                <w:rFonts w:ascii="Arial" w:hAnsi="Arial" w:cs="Arial"/>
                <w:sz w:val="20"/>
                <w:szCs w:val="20"/>
              </w:rPr>
            </w:pPr>
            <w:r w:rsidRPr="00C65DA6">
              <w:rPr>
                <w:rFonts w:ascii="Arial" w:hAnsi="Arial" w:cs="Arial"/>
                <w:sz w:val="20"/>
                <w:szCs w:val="20"/>
              </w:rPr>
              <w:t>VRD</w:t>
            </w:r>
          </w:p>
        </w:tc>
      </w:tr>
    </w:tbl>
    <w:p w14:paraId="1A82E248" w14:textId="77777777" w:rsidR="00EB3F4F" w:rsidRPr="00F15823" w:rsidRDefault="00EB3F4F" w:rsidP="00382F8F">
      <w:pPr>
        <w:jc w:val="both"/>
        <w:rPr>
          <w:rFonts w:ascii="Arial" w:hAnsi="Arial" w:cs="Arial"/>
          <w:sz w:val="20"/>
          <w:szCs w:val="20"/>
        </w:rPr>
      </w:pPr>
    </w:p>
    <w:p w14:paraId="2A2FA472" w14:textId="77777777" w:rsidR="001A584E" w:rsidRDefault="001A584E" w:rsidP="00382F8F">
      <w:pPr>
        <w:jc w:val="both"/>
        <w:rPr>
          <w:rFonts w:ascii="Arial" w:hAnsi="Arial" w:cs="Arial"/>
          <w:sz w:val="20"/>
          <w:szCs w:val="20"/>
        </w:rPr>
      </w:pPr>
      <w:r w:rsidRPr="00F15823">
        <w:rPr>
          <w:rFonts w:ascii="Arial" w:hAnsi="Arial" w:cs="Arial"/>
          <w:sz w:val="20"/>
          <w:szCs w:val="20"/>
        </w:rPr>
        <w:t>Chaque lot ainsi identifié fait l’objet d’un marché indépendant juridiquement mais lié techniquement à la réalisation des autres marchés.</w:t>
      </w:r>
    </w:p>
    <w:p w14:paraId="00C47D6A" w14:textId="77777777" w:rsidR="00F96CB9" w:rsidRDefault="00F96CB9" w:rsidP="00382F8F">
      <w:pPr>
        <w:jc w:val="both"/>
        <w:rPr>
          <w:rFonts w:ascii="Arial" w:hAnsi="Arial" w:cs="Arial"/>
          <w:sz w:val="20"/>
          <w:szCs w:val="20"/>
        </w:rPr>
      </w:pPr>
    </w:p>
    <w:p w14:paraId="0D0BF060" w14:textId="77777777" w:rsidR="00F96CB9" w:rsidRPr="00F15823" w:rsidRDefault="00F96CB9" w:rsidP="00382F8F">
      <w:pPr>
        <w:jc w:val="both"/>
        <w:rPr>
          <w:rFonts w:ascii="Arial" w:hAnsi="Arial" w:cs="Arial"/>
          <w:sz w:val="20"/>
          <w:szCs w:val="20"/>
        </w:rPr>
      </w:pPr>
      <w:r>
        <w:rPr>
          <w:rFonts w:ascii="Arial" w:hAnsi="Arial" w:cs="Arial"/>
          <w:sz w:val="20"/>
          <w:szCs w:val="20"/>
        </w:rPr>
        <w:t xml:space="preserve">Conformément à l’article R 2113-1 du Code de la Commande Publique, les soumissionnaires peuvent répondre pour tout ou partie des lots. </w:t>
      </w:r>
    </w:p>
    <w:p w14:paraId="1E115471" w14:textId="77777777" w:rsidR="001A584E" w:rsidRPr="00F15823" w:rsidRDefault="001A584E" w:rsidP="00382F8F">
      <w:pPr>
        <w:jc w:val="both"/>
        <w:rPr>
          <w:rFonts w:ascii="Arial" w:hAnsi="Arial" w:cs="Arial"/>
          <w:sz w:val="20"/>
          <w:szCs w:val="20"/>
        </w:rPr>
      </w:pPr>
    </w:p>
    <w:p w14:paraId="19E12F8F" w14:textId="77777777" w:rsidR="0072166B" w:rsidRPr="00F15823" w:rsidRDefault="0072166B" w:rsidP="00382F8F">
      <w:pPr>
        <w:jc w:val="both"/>
        <w:rPr>
          <w:rFonts w:ascii="Arial" w:hAnsi="Arial" w:cs="Arial"/>
          <w:sz w:val="20"/>
          <w:szCs w:val="20"/>
        </w:rPr>
      </w:pPr>
      <w:r w:rsidRPr="00F15823">
        <w:rPr>
          <w:rFonts w:ascii="Arial" w:hAnsi="Arial" w:cs="Arial"/>
          <w:sz w:val="20"/>
          <w:szCs w:val="20"/>
        </w:rPr>
        <w:t>A chaque lot correspondra un marché distinct conclu soit avec une entreprise individuelle soit avec un groupement d’entreprises. Les candidats peuvent répondre dans le cadre de la présente consultation à tout ou partie des lots.</w:t>
      </w:r>
    </w:p>
    <w:p w14:paraId="6EEA3B21" w14:textId="77777777" w:rsidR="00426F34" w:rsidRDefault="00426F34" w:rsidP="00382F8F">
      <w:pPr>
        <w:pStyle w:val="Titre2"/>
        <w:spacing w:before="0" w:after="0"/>
        <w:jc w:val="both"/>
        <w:rPr>
          <w:i w:val="0"/>
          <w:smallCaps/>
          <w:sz w:val="20"/>
          <w:szCs w:val="20"/>
        </w:rPr>
      </w:pPr>
    </w:p>
    <w:p w14:paraId="777D6B5E" w14:textId="52699E1E" w:rsidR="00EE04A7" w:rsidRPr="00746836" w:rsidRDefault="00EE04A7" w:rsidP="00EE04A7">
      <w:pPr>
        <w:pStyle w:val="Titre2"/>
        <w:spacing w:before="0" w:after="0"/>
        <w:jc w:val="both"/>
        <w:rPr>
          <w:i w:val="0"/>
          <w:smallCaps/>
          <w:sz w:val="20"/>
          <w:szCs w:val="20"/>
        </w:rPr>
      </w:pPr>
      <w:r w:rsidRPr="00746836">
        <w:rPr>
          <w:i w:val="0"/>
          <w:smallCaps/>
          <w:sz w:val="20"/>
          <w:szCs w:val="20"/>
        </w:rPr>
        <w:t xml:space="preserve">2.4 – Décomposition en Tranches </w:t>
      </w:r>
    </w:p>
    <w:p w14:paraId="38E3BE70" w14:textId="173FB964" w:rsidR="00EE04A7" w:rsidRPr="00746836" w:rsidRDefault="00EE04A7" w:rsidP="00EE04A7"/>
    <w:p w14:paraId="02B7EE19" w14:textId="24A85512" w:rsidR="00EE04A7" w:rsidRPr="00842E18" w:rsidRDefault="00EE04A7" w:rsidP="00EE04A7">
      <w:pPr>
        <w:rPr>
          <w:rFonts w:ascii="Arial" w:hAnsi="Arial" w:cs="Arial"/>
          <w:sz w:val="20"/>
          <w:szCs w:val="20"/>
        </w:rPr>
      </w:pPr>
      <w:r w:rsidRPr="00842E18">
        <w:rPr>
          <w:rFonts w:ascii="Arial" w:hAnsi="Arial" w:cs="Arial"/>
          <w:sz w:val="20"/>
          <w:szCs w:val="20"/>
        </w:rPr>
        <w:t>Sans objet</w:t>
      </w:r>
    </w:p>
    <w:p w14:paraId="731315AD" w14:textId="70FD82B5" w:rsidR="00265910" w:rsidRPr="00EE04A7" w:rsidRDefault="00265910" w:rsidP="00265910">
      <w:pPr>
        <w:rPr>
          <w:highlight w:val="yellow"/>
        </w:rPr>
      </w:pPr>
    </w:p>
    <w:p w14:paraId="205D34B6" w14:textId="77A3AE65" w:rsidR="00C71E9F" w:rsidRPr="00F15823" w:rsidRDefault="00C71E9F" w:rsidP="00382F8F">
      <w:pPr>
        <w:pStyle w:val="Titre2"/>
        <w:spacing w:before="0" w:after="0"/>
        <w:jc w:val="both"/>
        <w:rPr>
          <w:i w:val="0"/>
          <w:iCs w:val="0"/>
          <w:smallCaps/>
          <w:sz w:val="20"/>
          <w:szCs w:val="20"/>
        </w:rPr>
      </w:pPr>
      <w:r w:rsidRPr="00F15823">
        <w:rPr>
          <w:i w:val="0"/>
          <w:smallCaps/>
          <w:sz w:val="20"/>
          <w:szCs w:val="20"/>
        </w:rPr>
        <w:t>2.</w:t>
      </w:r>
      <w:r w:rsidR="00EE04A7">
        <w:rPr>
          <w:i w:val="0"/>
          <w:smallCaps/>
          <w:sz w:val="20"/>
          <w:szCs w:val="20"/>
        </w:rPr>
        <w:t>5</w:t>
      </w:r>
      <w:r w:rsidRPr="00F15823">
        <w:rPr>
          <w:i w:val="0"/>
          <w:smallCaps/>
          <w:sz w:val="20"/>
          <w:szCs w:val="20"/>
        </w:rPr>
        <w:t>–</w:t>
      </w:r>
      <w:r w:rsidR="00326512">
        <w:rPr>
          <w:i w:val="0"/>
          <w:smallCaps/>
          <w:sz w:val="20"/>
          <w:szCs w:val="20"/>
        </w:rPr>
        <w:t xml:space="preserve"> Durée du marché et </w:t>
      </w:r>
      <w:r w:rsidRPr="00F15823">
        <w:rPr>
          <w:i w:val="0"/>
          <w:smallCaps/>
          <w:sz w:val="20"/>
          <w:szCs w:val="20"/>
        </w:rPr>
        <w:t xml:space="preserve"> D</w:t>
      </w:r>
      <w:r w:rsidR="00C71C43" w:rsidRPr="00F15823">
        <w:rPr>
          <w:i w:val="0"/>
          <w:smallCaps/>
          <w:sz w:val="20"/>
          <w:szCs w:val="20"/>
        </w:rPr>
        <w:t>élai</w:t>
      </w:r>
      <w:r w:rsidR="00200509" w:rsidRPr="00F15823">
        <w:rPr>
          <w:i w:val="0"/>
          <w:smallCaps/>
          <w:sz w:val="20"/>
          <w:szCs w:val="20"/>
        </w:rPr>
        <w:t>s</w:t>
      </w:r>
      <w:r w:rsidR="00C71C43" w:rsidRPr="00F15823">
        <w:rPr>
          <w:i w:val="0"/>
          <w:smallCaps/>
          <w:sz w:val="20"/>
          <w:szCs w:val="20"/>
        </w:rPr>
        <w:t xml:space="preserve"> d’exécution</w:t>
      </w:r>
      <w:bookmarkEnd w:id="12"/>
    </w:p>
    <w:p w14:paraId="32BBE3D0" w14:textId="77777777" w:rsidR="006E4144" w:rsidRPr="00F15823" w:rsidRDefault="006E4144" w:rsidP="00382F8F">
      <w:pPr>
        <w:pStyle w:val="En-tte"/>
        <w:tabs>
          <w:tab w:val="clear" w:pos="4536"/>
          <w:tab w:val="clear" w:pos="9072"/>
          <w:tab w:val="left" w:pos="5387"/>
        </w:tabs>
        <w:jc w:val="both"/>
        <w:rPr>
          <w:rFonts w:ascii="Arial" w:hAnsi="Arial" w:cs="Arial"/>
          <w:color w:val="339966"/>
        </w:rPr>
      </w:pPr>
      <w:bookmarkStart w:id="13" w:name="_Toc251937728"/>
    </w:p>
    <w:p w14:paraId="6D1F7727" w14:textId="77777777" w:rsidR="00326512" w:rsidRPr="00842E18" w:rsidRDefault="00326512" w:rsidP="001C5411">
      <w:pPr>
        <w:jc w:val="both"/>
        <w:rPr>
          <w:rFonts w:ascii="Arial" w:hAnsi="Arial" w:cs="Arial"/>
          <w:sz w:val="20"/>
          <w:szCs w:val="20"/>
        </w:rPr>
      </w:pPr>
      <w:r w:rsidRPr="00842E18">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6B2B1624" w14:textId="77777777" w:rsidR="00326512" w:rsidRPr="00086FF3" w:rsidRDefault="00326512" w:rsidP="001C5411">
      <w:pPr>
        <w:jc w:val="both"/>
        <w:rPr>
          <w:rFonts w:ascii="Arial" w:hAnsi="Arial" w:cs="Arial"/>
          <w:bCs/>
          <w:sz w:val="22"/>
          <w:szCs w:val="22"/>
        </w:rPr>
      </w:pPr>
    </w:p>
    <w:p w14:paraId="0702337F" w14:textId="108BFED3" w:rsidR="00326512" w:rsidRPr="00842E18" w:rsidRDefault="00326512" w:rsidP="001C5411">
      <w:pPr>
        <w:jc w:val="both"/>
        <w:rPr>
          <w:rFonts w:ascii="Arial" w:hAnsi="Arial" w:cs="Arial"/>
          <w:color w:val="000000"/>
          <w:sz w:val="20"/>
          <w:szCs w:val="20"/>
        </w:rPr>
      </w:pPr>
      <w:r w:rsidRPr="00842E18">
        <w:rPr>
          <w:rFonts w:ascii="Arial" w:hAnsi="Arial" w:cs="Arial"/>
          <w:color w:val="000000"/>
          <w:sz w:val="20"/>
          <w:szCs w:val="20"/>
        </w:rPr>
        <w:t>Par dérogation à l’article 28.1 du CCAG – Travaux, la durée de la période de préparation, incluse dans le délai g</w:t>
      </w:r>
      <w:r w:rsidR="009225D8" w:rsidRPr="00842E18">
        <w:rPr>
          <w:rFonts w:ascii="Arial" w:hAnsi="Arial" w:cs="Arial"/>
          <w:color w:val="000000"/>
          <w:sz w:val="20"/>
          <w:szCs w:val="20"/>
        </w:rPr>
        <w:t>lobal d’exécution, est fixée à un (1) mois</w:t>
      </w:r>
      <w:r w:rsidRPr="00842E18">
        <w:rPr>
          <w:rFonts w:ascii="Arial" w:hAnsi="Arial" w:cs="Arial"/>
          <w:color w:val="000000"/>
          <w:sz w:val="20"/>
          <w:szCs w:val="20"/>
        </w:rPr>
        <w:t>.</w:t>
      </w:r>
    </w:p>
    <w:p w14:paraId="7A7E4BE6" w14:textId="11AC4DEE" w:rsidR="00326512" w:rsidRDefault="00326512" w:rsidP="001C5411">
      <w:pPr>
        <w:jc w:val="both"/>
        <w:rPr>
          <w:rFonts w:ascii="Arial" w:hAnsi="Arial" w:cs="Arial"/>
          <w:bCs/>
          <w:sz w:val="20"/>
          <w:szCs w:val="20"/>
        </w:rPr>
      </w:pPr>
    </w:p>
    <w:p w14:paraId="249ADA15" w14:textId="430DBA0B" w:rsidR="00842E18" w:rsidRPr="00AA1161" w:rsidRDefault="00842E18" w:rsidP="001C5411">
      <w:pPr>
        <w:autoSpaceDE w:val="0"/>
        <w:autoSpaceDN w:val="0"/>
        <w:adjustRightInd w:val="0"/>
        <w:jc w:val="both"/>
        <w:rPr>
          <w:rFonts w:ascii="Arial" w:hAnsi="Arial" w:cs="Arial"/>
          <w:bCs/>
          <w:color w:val="000000"/>
          <w:sz w:val="20"/>
          <w:szCs w:val="20"/>
        </w:rPr>
      </w:pPr>
      <w:r w:rsidRPr="00AA1161">
        <w:rPr>
          <w:rFonts w:ascii="Arial" w:hAnsi="Arial" w:cs="Arial"/>
          <w:bCs/>
          <w:color w:val="000000"/>
          <w:sz w:val="20"/>
          <w:szCs w:val="20"/>
        </w:rPr>
        <w:t>Le délai global d’</w:t>
      </w:r>
      <w:r>
        <w:rPr>
          <w:rFonts w:ascii="Arial" w:hAnsi="Arial" w:cs="Arial"/>
          <w:bCs/>
          <w:color w:val="000000"/>
          <w:sz w:val="20"/>
          <w:szCs w:val="20"/>
        </w:rPr>
        <w:t xml:space="preserve">exécution des travaux </w:t>
      </w:r>
      <w:r w:rsidR="00E5227D">
        <w:rPr>
          <w:rFonts w:ascii="Arial" w:hAnsi="Arial" w:cs="Arial"/>
          <w:bCs/>
          <w:color w:val="000000"/>
          <w:sz w:val="20"/>
          <w:szCs w:val="20"/>
        </w:rPr>
        <w:t xml:space="preserve">tous corps d’état </w:t>
      </w:r>
      <w:r w:rsidRPr="00AA1161">
        <w:rPr>
          <w:rFonts w:ascii="Arial" w:hAnsi="Arial" w:cs="Arial"/>
          <w:bCs/>
          <w:color w:val="000000"/>
          <w:sz w:val="20"/>
          <w:szCs w:val="20"/>
        </w:rPr>
        <w:t xml:space="preserve">est fixé à </w:t>
      </w:r>
      <w:r w:rsidR="00F05C2E">
        <w:rPr>
          <w:rFonts w:ascii="Arial" w:hAnsi="Arial" w:cs="Arial"/>
          <w:b/>
          <w:bCs/>
          <w:color w:val="000000"/>
          <w:sz w:val="20"/>
          <w:szCs w:val="20"/>
        </w:rPr>
        <w:t>vingt-quatre</w:t>
      </w:r>
      <w:r>
        <w:rPr>
          <w:rFonts w:ascii="Arial" w:hAnsi="Arial" w:cs="Arial"/>
          <w:b/>
          <w:bCs/>
          <w:color w:val="000000"/>
          <w:sz w:val="20"/>
          <w:szCs w:val="20"/>
        </w:rPr>
        <w:t xml:space="preserve"> (24</w:t>
      </w:r>
      <w:r w:rsidRPr="00407045">
        <w:rPr>
          <w:rFonts w:ascii="Arial" w:hAnsi="Arial" w:cs="Arial"/>
          <w:b/>
          <w:bCs/>
          <w:color w:val="000000"/>
          <w:sz w:val="20"/>
          <w:szCs w:val="20"/>
        </w:rPr>
        <w:t>)</w:t>
      </w:r>
      <w:r w:rsidRPr="00AA1161">
        <w:rPr>
          <w:rFonts w:ascii="Arial" w:hAnsi="Arial" w:cs="Arial"/>
          <w:bCs/>
          <w:color w:val="000000"/>
          <w:sz w:val="20"/>
          <w:szCs w:val="20"/>
        </w:rPr>
        <w:t xml:space="preserve"> mois à compter de la date de</w:t>
      </w:r>
      <w:r>
        <w:rPr>
          <w:rFonts w:ascii="Arial" w:hAnsi="Arial" w:cs="Arial"/>
          <w:bCs/>
          <w:color w:val="000000"/>
          <w:sz w:val="20"/>
          <w:szCs w:val="20"/>
        </w:rPr>
        <w:t xml:space="preserve"> notification du </w:t>
      </w:r>
      <w:r w:rsidR="00E5227D">
        <w:rPr>
          <w:rFonts w:ascii="Arial" w:hAnsi="Arial" w:cs="Arial"/>
          <w:bCs/>
          <w:color w:val="000000"/>
          <w:sz w:val="20"/>
          <w:szCs w:val="20"/>
        </w:rPr>
        <w:t>marché du lot C1 – Installations de chantier / Logistique</w:t>
      </w:r>
      <w:r w:rsidR="001C5411">
        <w:rPr>
          <w:rFonts w:ascii="Arial" w:hAnsi="Arial" w:cs="Arial"/>
          <w:bCs/>
          <w:color w:val="000000"/>
          <w:sz w:val="20"/>
          <w:szCs w:val="20"/>
        </w:rPr>
        <w:t xml:space="preserve">, avec un </w:t>
      </w:r>
      <w:r w:rsidR="001C5411" w:rsidRPr="001C5411">
        <w:rPr>
          <w:rFonts w:ascii="Arial" w:hAnsi="Arial" w:cs="Arial"/>
          <w:b/>
          <w:bCs/>
          <w:color w:val="000000"/>
          <w:sz w:val="20"/>
          <w:szCs w:val="20"/>
        </w:rPr>
        <w:t>jalon intermédiaire au mois de février 2022</w:t>
      </w:r>
      <w:r>
        <w:rPr>
          <w:rFonts w:ascii="Arial" w:hAnsi="Arial" w:cs="Arial"/>
          <w:bCs/>
          <w:color w:val="000000"/>
          <w:sz w:val="20"/>
          <w:szCs w:val="20"/>
        </w:rPr>
        <w:t xml:space="preserve"> pour l’achèvement des travaux des ailes de la cour des offices (hormis façades extérieures des ailes Ouest et Est).</w:t>
      </w:r>
    </w:p>
    <w:p w14:paraId="63AD137F" w14:textId="77777777" w:rsidR="00842E18" w:rsidRPr="00AA1161" w:rsidRDefault="00842E18" w:rsidP="001C5411">
      <w:pPr>
        <w:autoSpaceDE w:val="0"/>
        <w:autoSpaceDN w:val="0"/>
        <w:adjustRightInd w:val="0"/>
        <w:jc w:val="both"/>
        <w:rPr>
          <w:rFonts w:ascii="Arial" w:hAnsi="Arial" w:cs="Arial"/>
          <w:bCs/>
          <w:color w:val="000000"/>
          <w:sz w:val="20"/>
          <w:szCs w:val="20"/>
        </w:rPr>
      </w:pPr>
    </w:p>
    <w:p w14:paraId="01D1CE00" w14:textId="58D8A51A" w:rsidR="00842E18" w:rsidRPr="00AA1161" w:rsidRDefault="00842E18" w:rsidP="001C5411">
      <w:pPr>
        <w:autoSpaceDE w:val="0"/>
        <w:autoSpaceDN w:val="0"/>
        <w:adjustRightInd w:val="0"/>
        <w:jc w:val="both"/>
        <w:rPr>
          <w:rFonts w:ascii="Arial" w:hAnsi="Arial" w:cs="Arial"/>
          <w:bCs/>
          <w:color w:val="000000"/>
          <w:sz w:val="20"/>
          <w:szCs w:val="20"/>
        </w:rPr>
      </w:pPr>
      <w:r w:rsidRPr="00AA1161">
        <w:rPr>
          <w:rFonts w:ascii="Arial" w:hAnsi="Arial" w:cs="Arial"/>
          <w:bCs/>
          <w:color w:val="000000"/>
          <w:sz w:val="20"/>
          <w:szCs w:val="20"/>
        </w:rPr>
        <w:t xml:space="preserve">Le démarrage de la période de préparation prend effet </w:t>
      </w:r>
      <w:r w:rsidR="000C3A18">
        <w:rPr>
          <w:rFonts w:ascii="Arial" w:hAnsi="Arial" w:cs="Arial"/>
          <w:bCs/>
          <w:color w:val="000000"/>
          <w:sz w:val="20"/>
          <w:szCs w:val="20"/>
        </w:rPr>
        <w:t>à compter de la date mentionnée dans l’OS de démarrage pour le</w:t>
      </w:r>
      <w:r w:rsidR="00E5227D">
        <w:rPr>
          <w:rFonts w:ascii="Arial" w:hAnsi="Arial" w:cs="Arial"/>
          <w:bCs/>
          <w:color w:val="000000"/>
          <w:sz w:val="20"/>
          <w:szCs w:val="20"/>
        </w:rPr>
        <w:t>s</w:t>
      </w:r>
      <w:r w:rsidR="000C3A18">
        <w:rPr>
          <w:rFonts w:ascii="Arial" w:hAnsi="Arial" w:cs="Arial"/>
          <w:bCs/>
          <w:color w:val="000000"/>
          <w:sz w:val="20"/>
          <w:szCs w:val="20"/>
        </w:rPr>
        <w:t xml:space="preserve"> lot</w:t>
      </w:r>
      <w:r w:rsidR="00E5227D">
        <w:rPr>
          <w:rFonts w:ascii="Arial" w:hAnsi="Arial" w:cs="Arial"/>
          <w:bCs/>
          <w:color w:val="000000"/>
          <w:sz w:val="20"/>
          <w:szCs w:val="20"/>
        </w:rPr>
        <w:t>s C</w:t>
      </w:r>
      <w:r w:rsidR="003C713F">
        <w:rPr>
          <w:rFonts w:ascii="Arial" w:hAnsi="Arial" w:cs="Arial"/>
          <w:bCs/>
          <w:color w:val="000000"/>
          <w:sz w:val="20"/>
          <w:szCs w:val="20"/>
        </w:rPr>
        <w:t>3</w:t>
      </w:r>
      <w:r w:rsidR="00E5227D">
        <w:rPr>
          <w:rFonts w:ascii="Arial" w:hAnsi="Arial" w:cs="Arial"/>
          <w:bCs/>
          <w:color w:val="000000"/>
          <w:sz w:val="20"/>
          <w:szCs w:val="20"/>
        </w:rPr>
        <w:t>, C</w:t>
      </w:r>
      <w:r w:rsidR="003C713F">
        <w:rPr>
          <w:rFonts w:ascii="Arial" w:hAnsi="Arial" w:cs="Arial"/>
          <w:bCs/>
          <w:color w:val="000000"/>
          <w:sz w:val="20"/>
          <w:szCs w:val="20"/>
        </w:rPr>
        <w:t>7</w:t>
      </w:r>
      <w:r w:rsidR="00E5227D">
        <w:rPr>
          <w:rFonts w:ascii="Arial" w:hAnsi="Arial" w:cs="Arial"/>
          <w:bCs/>
          <w:color w:val="000000"/>
          <w:sz w:val="20"/>
          <w:szCs w:val="20"/>
        </w:rPr>
        <w:t>, et C</w:t>
      </w:r>
      <w:r w:rsidR="003C713F">
        <w:rPr>
          <w:rFonts w:ascii="Arial" w:hAnsi="Arial" w:cs="Arial"/>
          <w:bCs/>
          <w:color w:val="000000"/>
          <w:sz w:val="20"/>
          <w:szCs w:val="20"/>
        </w:rPr>
        <w:t>8</w:t>
      </w:r>
      <w:r w:rsidRPr="00AA1161">
        <w:rPr>
          <w:rFonts w:ascii="Arial" w:hAnsi="Arial" w:cs="Arial"/>
          <w:bCs/>
          <w:color w:val="000000"/>
          <w:sz w:val="20"/>
          <w:szCs w:val="20"/>
        </w:rPr>
        <w:t>.</w:t>
      </w:r>
    </w:p>
    <w:p w14:paraId="68D887D3" w14:textId="77777777" w:rsidR="00842E18" w:rsidRPr="00AA1161" w:rsidRDefault="00842E18" w:rsidP="001C5411">
      <w:pPr>
        <w:autoSpaceDE w:val="0"/>
        <w:autoSpaceDN w:val="0"/>
        <w:adjustRightInd w:val="0"/>
        <w:jc w:val="both"/>
        <w:rPr>
          <w:rFonts w:ascii="Arial" w:hAnsi="Arial" w:cs="Arial"/>
          <w:bCs/>
          <w:color w:val="000000"/>
          <w:sz w:val="20"/>
          <w:szCs w:val="20"/>
        </w:rPr>
      </w:pPr>
    </w:p>
    <w:p w14:paraId="55DFA1D7" w14:textId="77777777" w:rsidR="00842E18" w:rsidRDefault="00842E18" w:rsidP="001C5411">
      <w:pPr>
        <w:autoSpaceDE w:val="0"/>
        <w:autoSpaceDN w:val="0"/>
        <w:adjustRightInd w:val="0"/>
        <w:jc w:val="both"/>
        <w:rPr>
          <w:rFonts w:ascii="Arial" w:hAnsi="Arial" w:cs="Arial"/>
          <w:bCs/>
          <w:color w:val="000000"/>
          <w:sz w:val="20"/>
          <w:szCs w:val="20"/>
        </w:rPr>
      </w:pPr>
      <w:r w:rsidRPr="00AA1161">
        <w:rPr>
          <w:rFonts w:ascii="Arial" w:hAnsi="Arial" w:cs="Arial"/>
          <w:bCs/>
          <w:color w:val="000000"/>
          <w:sz w:val="20"/>
          <w:szCs w:val="20"/>
        </w:rPr>
        <w:t>Le calendrier prévisionnel des travaux joint au marché précise le délai d’exécution propre à chaque lot.</w:t>
      </w:r>
    </w:p>
    <w:p w14:paraId="1A367164" w14:textId="77777777" w:rsidR="00842E18" w:rsidRPr="00842E18" w:rsidRDefault="00842E18" w:rsidP="00326512">
      <w:pPr>
        <w:jc w:val="both"/>
        <w:rPr>
          <w:rFonts w:ascii="Arial" w:hAnsi="Arial" w:cs="Arial"/>
          <w:bCs/>
          <w:sz w:val="20"/>
          <w:szCs w:val="20"/>
        </w:rPr>
      </w:pPr>
    </w:p>
    <w:p w14:paraId="69788C96" w14:textId="77777777" w:rsidR="00426F34" w:rsidRDefault="00426F34" w:rsidP="00382F8F">
      <w:pPr>
        <w:pStyle w:val="Titre2"/>
        <w:spacing w:before="0" w:after="0"/>
        <w:jc w:val="both"/>
        <w:rPr>
          <w:i w:val="0"/>
          <w:iCs w:val="0"/>
          <w:smallCaps/>
          <w:sz w:val="20"/>
          <w:szCs w:val="20"/>
        </w:rPr>
      </w:pPr>
    </w:p>
    <w:p w14:paraId="50B64755" w14:textId="77777777" w:rsidR="00084416" w:rsidRPr="00F15823" w:rsidRDefault="0048338A" w:rsidP="00382F8F">
      <w:pPr>
        <w:pStyle w:val="Titre2"/>
        <w:spacing w:before="0" w:after="0"/>
        <w:jc w:val="both"/>
        <w:rPr>
          <w:i w:val="0"/>
          <w:iCs w:val="0"/>
          <w:smallCaps/>
          <w:sz w:val="20"/>
          <w:szCs w:val="20"/>
        </w:rPr>
      </w:pPr>
      <w:r w:rsidRPr="00F15823">
        <w:rPr>
          <w:i w:val="0"/>
          <w:iCs w:val="0"/>
          <w:smallCaps/>
          <w:sz w:val="20"/>
          <w:szCs w:val="20"/>
        </w:rPr>
        <w:t>2</w:t>
      </w:r>
      <w:r w:rsidR="00084416" w:rsidRPr="00F15823">
        <w:rPr>
          <w:i w:val="0"/>
          <w:iCs w:val="0"/>
          <w:smallCaps/>
          <w:sz w:val="20"/>
          <w:szCs w:val="20"/>
        </w:rPr>
        <w:t>.</w:t>
      </w:r>
      <w:r w:rsidR="00A25CEF" w:rsidRPr="00F15823">
        <w:rPr>
          <w:i w:val="0"/>
          <w:iCs w:val="0"/>
          <w:smallCaps/>
          <w:sz w:val="20"/>
          <w:szCs w:val="20"/>
        </w:rPr>
        <w:t>5</w:t>
      </w:r>
      <w:r w:rsidR="00084416" w:rsidRPr="00F15823">
        <w:rPr>
          <w:i w:val="0"/>
          <w:iCs w:val="0"/>
          <w:smallCaps/>
          <w:sz w:val="20"/>
          <w:szCs w:val="20"/>
        </w:rPr>
        <w:t xml:space="preserve"> – Type de marché</w:t>
      </w:r>
      <w:bookmarkEnd w:id="13"/>
    </w:p>
    <w:p w14:paraId="7BDB76D8" w14:textId="77777777" w:rsidR="00D33994" w:rsidRPr="00F15823" w:rsidRDefault="00D33994" w:rsidP="00382F8F">
      <w:pPr>
        <w:jc w:val="both"/>
        <w:rPr>
          <w:rFonts w:ascii="Arial" w:hAnsi="Arial" w:cs="Arial"/>
          <w:sz w:val="20"/>
          <w:szCs w:val="20"/>
        </w:rPr>
      </w:pPr>
    </w:p>
    <w:p w14:paraId="2D6B3D0C" w14:textId="77777777" w:rsidR="00084416" w:rsidRPr="00F15823" w:rsidRDefault="00084416" w:rsidP="00382F8F">
      <w:pPr>
        <w:autoSpaceDE w:val="0"/>
        <w:autoSpaceDN w:val="0"/>
        <w:adjustRightInd w:val="0"/>
        <w:jc w:val="both"/>
        <w:rPr>
          <w:rFonts w:ascii="Arial" w:hAnsi="Arial" w:cs="Arial"/>
          <w:b/>
          <w:sz w:val="20"/>
          <w:szCs w:val="20"/>
        </w:rPr>
      </w:pPr>
      <w:r w:rsidRPr="004C743F">
        <w:rPr>
          <w:rFonts w:ascii="Arial" w:hAnsi="Arial" w:cs="Arial"/>
          <w:sz w:val="20"/>
          <w:szCs w:val="20"/>
        </w:rPr>
        <w:t>Il s’agit d’un marché d</w:t>
      </w:r>
      <w:r w:rsidR="00F15823" w:rsidRPr="004C743F">
        <w:rPr>
          <w:rFonts w:ascii="Arial" w:hAnsi="Arial" w:cs="Arial"/>
          <w:sz w:val="20"/>
          <w:szCs w:val="20"/>
        </w:rPr>
        <w:t>e Travaux</w:t>
      </w:r>
      <w:r w:rsidRPr="004C743F">
        <w:rPr>
          <w:rFonts w:ascii="Arial" w:hAnsi="Arial" w:cs="Arial"/>
          <w:smallCaps/>
          <w:sz w:val="20"/>
          <w:szCs w:val="20"/>
        </w:rPr>
        <w:t>.</w:t>
      </w:r>
    </w:p>
    <w:p w14:paraId="0611C383" w14:textId="77777777" w:rsidR="00C277BC" w:rsidRPr="00F15823" w:rsidRDefault="00C277BC" w:rsidP="00382F8F">
      <w:pPr>
        <w:jc w:val="both"/>
        <w:rPr>
          <w:rFonts w:ascii="Arial" w:hAnsi="Arial" w:cs="Arial"/>
          <w:sz w:val="20"/>
          <w:szCs w:val="20"/>
        </w:rPr>
      </w:pPr>
    </w:p>
    <w:p w14:paraId="72863D5F" w14:textId="77777777" w:rsidR="007C5524" w:rsidRPr="00F15823" w:rsidRDefault="007C5524" w:rsidP="00382F8F">
      <w:pPr>
        <w:pStyle w:val="Titre2"/>
        <w:spacing w:before="0" w:after="0"/>
        <w:ind w:right="23"/>
        <w:jc w:val="both"/>
        <w:rPr>
          <w:bCs w:val="0"/>
          <w:i w:val="0"/>
          <w:caps/>
          <w:sz w:val="20"/>
          <w:szCs w:val="20"/>
          <w:u w:val="single"/>
        </w:rPr>
      </w:pPr>
      <w:bookmarkStart w:id="14" w:name="_Toc251937729"/>
      <w:r w:rsidRPr="00F15823">
        <w:rPr>
          <w:bCs w:val="0"/>
          <w:i w:val="0"/>
          <w:sz w:val="20"/>
          <w:szCs w:val="20"/>
          <w:u w:val="single"/>
        </w:rPr>
        <w:t xml:space="preserve">ARTICLE </w:t>
      </w:r>
      <w:r w:rsidR="007F68A1" w:rsidRPr="00F15823">
        <w:rPr>
          <w:bCs w:val="0"/>
          <w:i w:val="0"/>
          <w:sz w:val="20"/>
          <w:szCs w:val="20"/>
          <w:u w:val="single"/>
        </w:rPr>
        <w:t>3</w:t>
      </w:r>
      <w:r w:rsidR="001F1F81" w:rsidRPr="00F15823">
        <w:rPr>
          <w:bCs w:val="0"/>
          <w:i w:val="0"/>
          <w:sz w:val="20"/>
          <w:szCs w:val="20"/>
        </w:rPr>
        <w:t xml:space="preserve"> -</w:t>
      </w:r>
      <w:r w:rsidRPr="00F15823">
        <w:rPr>
          <w:bCs w:val="0"/>
          <w:i w:val="0"/>
          <w:sz w:val="20"/>
          <w:szCs w:val="20"/>
        </w:rPr>
        <w:t xml:space="preserve"> </w:t>
      </w:r>
      <w:bookmarkEnd w:id="8"/>
      <w:r w:rsidR="00790295" w:rsidRPr="00F15823">
        <w:rPr>
          <w:bCs w:val="0"/>
          <w:i w:val="0"/>
          <w:caps/>
          <w:sz w:val="20"/>
          <w:szCs w:val="20"/>
          <w:u w:val="single"/>
        </w:rPr>
        <w:t>DISPOSITIONS DU MARCHE D’oRDRE ECONOMIQUE ET FINANCIER</w:t>
      </w:r>
      <w:bookmarkEnd w:id="14"/>
    </w:p>
    <w:p w14:paraId="22ED5BFA" w14:textId="77777777" w:rsidR="00426F34" w:rsidRDefault="00426F34" w:rsidP="00382F8F">
      <w:pPr>
        <w:pStyle w:val="Titre2"/>
        <w:spacing w:before="0" w:after="0"/>
        <w:jc w:val="both"/>
        <w:rPr>
          <w:i w:val="0"/>
          <w:iCs w:val="0"/>
          <w:smallCaps/>
          <w:sz w:val="20"/>
          <w:szCs w:val="20"/>
        </w:rPr>
      </w:pPr>
      <w:bookmarkStart w:id="15" w:name="_Toc251937730"/>
    </w:p>
    <w:p w14:paraId="06EE400B" w14:textId="77777777" w:rsidR="00A25CEF" w:rsidRPr="00F15823" w:rsidRDefault="00A25CEF" w:rsidP="00382F8F">
      <w:pPr>
        <w:pStyle w:val="Titre2"/>
        <w:spacing w:before="0" w:after="0"/>
        <w:jc w:val="both"/>
        <w:rPr>
          <w:i w:val="0"/>
          <w:iCs w:val="0"/>
          <w:smallCaps/>
          <w:sz w:val="20"/>
          <w:szCs w:val="20"/>
        </w:rPr>
      </w:pPr>
      <w:r w:rsidRPr="00F15823">
        <w:rPr>
          <w:i w:val="0"/>
          <w:iCs w:val="0"/>
          <w:smallCaps/>
          <w:sz w:val="20"/>
          <w:szCs w:val="20"/>
        </w:rPr>
        <w:t>3.1 – Forme du marché</w:t>
      </w:r>
      <w:bookmarkEnd w:id="15"/>
    </w:p>
    <w:p w14:paraId="7D1B9EA3" w14:textId="77777777" w:rsidR="00A25CEF" w:rsidRPr="00F15823" w:rsidRDefault="00A25CEF" w:rsidP="00382F8F">
      <w:pPr>
        <w:autoSpaceDE w:val="0"/>
        <w:autoSpaceDN w:val="0"/>
        <w:adjustRightInd w:val="0"/>
        <w:jc w:val="both"/>
        <w:rPr>
          <w:rFonts w:ascii="Arial" w:hAnsi="Arial" w:cs="Arial"/>
          <w:sz w:val="20"/>
          <w:szCs w:val="20"/>
        </w:rPr>
      </w:pPr>
    </w:p>
    <w:p w14:paraId="27A1DFB5" w14:textId="2BB4233C" w:rsidR="0048338A" w:rsidRPr="00842E18" w:rsidRDefault="002B1051" w:rsidP="00382F8F">
      <w:pPr>
        <w:autoSpaceDE w:val="0"/>
        <w:autoSpaceDN w:val="0"/>
        <w:adjustRightInd w:val="0"/>
        <w:jc w:val="both"/>
        <w:rPr>
          <w:rFonts w:ascii="Arial" w:hAnsi="Arial" w:cs="Arial"/>
          <w:sz w:val="20"/>
          <w:szCs w:val="20"/>
        </w:rPr>
      </w:pPr>
      <w:r w:rsidRPr="00842E18">
        <w:rPr>
          <w:rFonts w:ascii="Arial" w:hAnsi="Arial" w:cs="Arial"/>
          <w:sz w:val="20"/>
          <w:szCs w:val="20"/>
        </w:rPr>
        <w:t>M</w:t>
      </w:r>
      <w:r w:rsidR="00A25CEF" w:rsidRPr="00842E18">
        <w:rPr>
          <w:rFonts w:ascii="Arial" w:hAnsi="Arial" w:cs="Arial"/>
          <w:sz w:val="20"/>
          <w:szCs w:val="20"/>
        </w:rPr>
        <w:t xml:space="preserve">arché à prix </w:t>
      </w:r>
      <w:r w:rsidR="00842E18" w:rsidRPr="00842E18">
        <w:rPr>
          <w:rFonts w:ascii="Arial" w:hAnsi="Arial" w:cs="Arial"/>
          <w:sz w:val="20"/>
          <w:szCs w:val="20"/>
        </w:rPr>
        <w:t xml:space="preserve">mixte (part à </w:t>
      </w:r>
      <w:r w:rsidR="00A25CEF" w:rsidRPr="00842E18">
        <w:rPr>
          <w:rFonts w:ascii="Arial" w:hAnsi="Arial" w:cs="Arial"/>
          <w:sz w:val="20"/>
          <w:szCs w:val="20"/>
        </w:rPr>
        <w:t>global et forfaitaire</w:t>
      </w:r>
      <w:r w:rsidR="00C63427" w:rsidRPr="00842E18">
        <w:rPr>
          <w:rFonts w:ascii="Arial" w:hAnsi="Arial" w:cs="Arial"/>
          <w:sz w:val="20"/>
          <w:szCs w:val="20"/>
        </w:rPr>
        <w:t xml:space="preserve"> </w:t>
      </w:r>
      <w:r w:rsidR="00842E18" w:rsidRPr="00842E18">
        <w:rPr>
          <w:rFonts w:ascii="Arial" w:hAnsi="Arial" w:cs="Arial"/>
          <w:sz w:val="20"/>
          <w:szCs w:val="20"/>
        </w:rPr>
        <w:t xml:space="preserve">et part à </w:t>
      </w:r>
      <w:r w:rsidR="003C713F">
        <w:rPr>
          <w:rFonts w:ascii="Arial" w:hAnsi="Arial" w:cs="Arial"/>
          <w:sz w:val="20"/>
          <w:szCs w:val="20"/>
        </w:rPr>
        <w:t>commande</w:t>
      </w:r>
      <w:r w:rsidR="00E5227D">
        <w:rPr>
          <w:rFonts w:ascii="Arial" w:hAnsi="Arial" w:cs="Arial"/>
          <w:sz w:val="20"/>
          <w:szCs w:val="20"/>
        </w:rPr>
        <w:t>) pour le lot n°C</w:t>
      </w:r>
      <w:r w:rsidR="003C713F">
        <w:rPr>
          <w:rFonts w:ascii="Arial" w:hAnsi="Arial" w:cs="Arial"/>
          <w:sz w:val="20"/>
          <w:szCs w:val="20"/>
        </w:rPr>
        <w:t>3</w:t>
      </w:r>
      <w:r w:rsidR="00842E18" w:rsidRPr="00842E18">
        <w:rPr>
          <w:rFonts w:ascii="Arial" w:hAnsi="Arial" w:cs="Arial"/>
          <w:sz w:val="20"/>
          <w:szCs w:val="20"/>
        </w:rPr>
        <w:t>.</w:t>
      </w:r>
    </w:p>
    <w:p w14:paraId="008CD4E2" w14:textId="22FF33C3" w:rsidR="00842E18" w:rsidRPr="00842E18" w:rsidRDefault="00842E18" w:rsidP="00382F8F">
      <w:pPr>
        <w:autoSpaceDE w:val="0"/>
        <w:autoSpaceDN w:val="0"/>
        <w:adjustRightInd w:val="0"/>
        <w:jc w:val="both"/>
        <w:rPr>
          <w:rFonts w:ascii="Arial" w:hAnsi="Arial" w:cs="Arial"/>
          <w:sz w:val="20"/>
          <w:szCs w:val="20"/>
        </w:rPr>
      </w:pPr>
      <w:r w:rsidRPr="00842E18">
        <w:rPr>
          <w:rFonts w:ascii="Arial" w:hAnsi="Arial" w:cs="Arial"/>
          <w:sz w:val="20"/>
          <w:szCs w:val="20"/>
        </w:rPr>
        <w:t>Marché à prix global</w:t>
      </w:r>
      <w:r w:rsidR="00E5227D">
        <w:rPr>
          <w:rFonts w:ascii="Arial" w:hAnsi="Arial" w:cs="Arial"/>
          <w:sz w:val="20"/>
          <w:szCs w:val="20"/>
        </w:rPr>
        <w:t xml:space="preserve"> et forfaitaire pour le</w:t>
      </w:r>
      <w:r w:rsidR="003C713F">
        <w:rPr>
          <w:rFonts w:ascii="Arial" w:hAnsi="Arial" w:cs="Arial"/>
          <w:sz w:val="20"/>
          <w:szCs w:val="20"/>
        </w:rPr>
        <w:t>s</w:t>
      </w:r>
      <w:r w:rsidR="00E5227D">
        <w:rPr>
          <w:rFonts w:ascii="Arial" w:hAnsi="Arial" w:cs="Arial"/>
          <w:sz w:val="20"/>
          <w:szCs w:val="20"/>
        </w:rPr>
        <w:t xml:space="preserve"> lot</w:t>
      </w:r>
      <w:r w:rsidR="003C713F">
        <w:rPr>
          <w:rFonts w:ascii="Arial" w:hAnsi="Arial" w:cs="Arial"/>
          <w:sz w:val="20"/>
          <w:szCs w:val="20"/>
        </w:rPr>
        <w:t>s</w:t>
      </w:r>
      <w:r w:rsidR="00E5227D">
        <w:rPr>
          <w:rFonts w:ascii="Arial" w:hAnsi="Arial" w:cs="Arial"/>
          <w:sz w:val="20"/>
          <w:szCs w:val="20"/>
        </w:rPr>
        <w:t xml:space="preserve"> n°C</w:t>
      </w:r>
      <w:r w:rsidR="003C713F">
        <w:rPr>
          <w:rFonts w:ascii="Arial" w:hAnsi="Arial" w:cs="Arial"/>
          <w:sz w:val="20"/>
          <w:szCs w:val="20"/>
        </w:rPr>
        <w:t>7 et n°C8</w:t>
      </w:r>
      <w:r w:rsidR="00E5227D">
        <w:rPr>
          <w:rFonts w:ascii="Arial" w:hAnsi="Arial" w:cs="Arial"/>
          <w:sz w:val="20"/>
          <w:szCs w:val="20"/>
        </w:rPr>
        <w:t>.</w:t>
      </w:r>
    </w:p>
    <w:p w14:paraId="080FEC6A" w14:textId="77777777" w:rsidR="00321606" w:rsidRDefault="00321606" w:rsidP="00382F8F">
      <w:pPr>
        <w:autoSpaceDE w:val="0"/>
        <w:autoSpaceDN w:val="0"/>
        <w:adjustRightInd w:val="0"/>
        <w:jc w:val="both"/>
        <w:rPr>
          <w:rFonts w:ascii="Arial" w:hAnsi="Arial" w:cs="Arial"/>
          <w:sz w:val="20"/>
          <w:szCs w:val="20"/>
          <w:highlight w:val="lightGray"/>
        </w:rPr>
      </w:pPr>
    </w:p>
    <w:p w14:paraId="59DCBFD5" w14:textId="77777777" w:rsidR="00426F34" w:rsidRDefault="00426F34" w:rsidP="00382F8F">
      <w:pPr>
        <w:pStyle w:val="Titre2"/>
        <w:spacing w:before="0" w:after="0"/>
        <w:jc w:val="both"/>
        <w:rPr>
          <w:i w:val="0"/>
          <w:iCs w:val="0"/>
          <w:smallCaps/>
          <w:sz w:val="20"/>
          <w:szCs w:val="20"/>
        </w:rPr>
      </w:pPr>
      <w:bookmarkStart w:id="16" w:name="_Toc251937731"/>
    </w:p>
    <w:p w14:paraId="04B83EC6" w14:textId="77777777" w:rsidR="00790295" w:rsidRPr="00F15823" w:rsidRDefault="0015692D" w:rsidP="00382F8F">
      <w:pPr>
        <w:pStyle w:val="Titre2"/>
        <w:spacing w:before="0" w:after="0"/>
        <w:jc w:val="both"/>
        <w:rPr>
          <w:i w:val="0"/>
          <w:iCs w:val="0"/>
          <w:smallCaps/>
          <w:sz w:val="20"/>
          <w:szCs w:val="20"/>
        </w:rPr>
      </w:pPr>
      <w:r w:rsidRPr="00F15823">
        <w:rPr>
          <w:i w:val="0"/>
          <w:iCs w:val="0"/>
          <w:smallCaps/>
          <w:sz w:val="20"/>
          <w:szCs w:val="20"/>
        </w:rPr>
        <w:t>3</w:t>
      </w:r>
      <w:r w:rsidR="00790295" w:rsidRPr="00F15823">
        <w:rPr>
          <w:i w:val="0"/>
          <w:iCs w:val="0"/>
          <w:smallCaps/>
          <w:sz w:val="20"/>
          <w:szCs w:val="20"/>
        </w:rPr>
        <w:t>.</w:t>
      </w:r>
      <w:r w:rsidRPr="00F15823">
        <w:rPr>
          <w:i w:val="0"/>
          <w:iCs w:val="0"/>
          <w:smallCaps/>
          <w:sz w:val="20"/>
          <w:szCs w:val="20"/>
        </w:rPr>
        <w:t>2</w:t>
      </w:r>
      <w:r w:rsidR="003B1A17" w:rsidRPr="00F15823">
        <w:rPr>
          <w:i w:val="0"/>
          <w:iCs w:val="0"/>
          <w:smallCaps/>
          <w:sz w:val="20"/>
          <w:szCs w:val="20"/>
        </w:rPr>
        <w:t xml:space="preserve"> – V</w:t>
      </w:r>
      <w:r w:rsidR="00790295" w:rsidRPr="00F15823">
        <w:rPr>
          <w:i w:val="0"/>
          <w:iCs w:val="0"/>
          <w:smallCaps/>
          <w:sz w:val="20"/>
          <w:szCs w:val="20"/>
        </w:rPr>
        <w:t>ariation des prix</w:t>
      </w:r>
      <w:bookmarkEnd w:id="16"/>
    </w:p>
    <w:p w14:paraId="2B4CF717" w14:textId="77777777" w:rsidR="007D2389" w:rsidRPr="00F15823" w:rsidRDefault="007D2389" w:rsidP="00382F8F">
      <w:pPr>
        <w:jc w:val="both"/>
        <w:rPr>
          <w:rFonts w:ascii="Arial" w:hAnsi="Arial" w:cs="Arial"/>
          <w:sz w:val="20"/>
          <w:szCs w:val="20"/>
        </w:rPr>
      </w:pPr>
    </w:p>
    <w:p w14:paraId="7EFA6434" w14:textId="77777777" w:rsidR="0015692D" w:rsidRPr="00635296" w:rsidRDefault="00635296" w:rsidP="00635296">
      <w:pPr>
        <w:autoSpaceDE w:val="0"/>
        <w:autoSpaceDN w:val="0"/>
        <w:adjustRightInd w:val="0"/>
        <w:rPr>
          <w:rFonts w:ascii="Arial" w:hAnsi="Arial" w:cs="Arial"/>
          <w:color w:val="000000"/>
          <w:sz w:val="20"/>
          <w:szCs w:val="20"/>
        </w:rPr>
      </w:pPr>
      <w:r w:rsidRPr="004C743F">
        <w:rPr>
          <w:rFonts w:ascii="Arial" w:hAnsi="Arial" w:cs="Arial"/>
          <w:color w:val="000000"/>
          <w:sz w:val="20"/>
          <w:szCs w:val="20"/>
        </w:rPr>
        <w:t xml:space="preserve">Les prix sont révisables dans les conditions </w:t>
      </w:r>
      <w:r w:rsidR="0015692D" w:rsidRPr="004C743F">
        <w:rPr>
          <w:rFonts w:ascii="Arial" w:hAnsi="Arial" w:cs="Arial"/>
          <w:sz w:val="20"/>
          <w:szCs w:val="20"/>
        </w:rPr>
        <w:t xml:space="preserve">prévues au Cahier des </w:t>
      </w:r>
      <w:r w:rsidR="002B1051" w:rsidRPr="004C743F">
        <w:rPr>
          <w:rFonts w:ascii="Arial" w:hAnsi="Arial" w:cs="Arial"/>
          <w:sz w:val="20"/>
          <w:szCs w:val="20"/>
        </w:rPr>
        <w:t>C</w:t>
      </w:r>
      <w:r w:rsidR="0015692D" w:rsidRPr="004C743F">
        <w:rPr>
          <w:rFonts w:ascii="Arial" w:hAnsi="Arial" w:cs="Arial"/>
          <w:sz w:val="20"/>
          <w:szCs w:val="20"/>
        </w:rPr>
        <w:t xml:space="preserve">lauses </w:t>
      </w:r>
      <w:r w:rsidR="002B1051" w:rsidRPr="004C743F">
        <w:rPr>
          <w:rFonts w:ascii="Arial" w:hAnsi="Arial" w:cs="Arial"/>
          <w:sz w:val="20"/>
          <w:szCs w:val="20"/>
        </w:rPr>
        <w:t>A</w:t>
      </w:r>
      <w:r w:rsidR="00EA29D0" w:rsidRPr="004C743F">
        <w:rPr>
          <w:rFonts w:ascii="Arial" w:hAnsi="Arial" w:cs="Arial"/>
          <w:sz w:val="20"/>
          <w:szCs w:val="20"/>
        </w:rPr>
        <w:t xml:space="preserve">dministratives </w:t>
      </w:r>
      <w:r w:rsidR="002B1051" w:rsidRPr="004C743F">
        <w:rPr>
          <w:rFonts w:ascii="Arial" w:hAnsi="Arial" w:cs="Arial"/>
          <w:sz w:val="20"/>
          <w:szCs w:val="20"/>
        </w:rPr>
        <w:t>P</w:t>
      </w:r>
      <w:r w:rsidR="00426F34" w:rsidRPr="004C743F">
        <w:rPr>
          <w:rFonts w:ascii="Arial" w:hAnsi="Arial" w:cs="Arial"/>
          <w:sz w:val="20"/>
          <w:szCs w:val="20"/>
        </w:rPr>
        <w:t>articulières (CCAP</w:t>
      </w:r>
      <w:r w:rsidR="0015692D" w:rsidRPr="004C743F">
        <w:rPr>
          <w:rFonts w:ascii="Arial" w:hAnsi="Arial" w:cs="Arial"/>
          <w:sz w:val="20"/>
          <w:szCs w:val="20"/>
        </w:rPr>
        <w:t>)</w:t>
      </w:r>
      <w:r w:rsidR="00426F34" w:rsidRPr="004C743F">
        <w:rPr>
          <w:rFonts w:ascii="Arial" w:hAnsi="Arial" w:cs="Arial"/>
          <w:sz w:val="20"/>
          <w:szCs w:val="20"/>
        </w:rPr>
        <w:t>.</w:t>
      </w:r>
    </w:p>
    <w:p w14:paraId="66E313DA" w14:textId="77777777" w:rsidR="00E918B3" w:rsidRPr="00F15823" w:rsidRDefault="00E918B3" w:rsidP="00382F8F">
      <w:pPr>
        <w:jc w:val="both"/>
        <w:rPr>
          <w:rFonts w:ascii="Arial" w:hAnsi="Arial" w:cs="Arial"/>
          <w:sz w:val="20"/>
          <w:szCs w:val="20"/>
        </w:rPr>
      </w:pPr>
    </w:p>
    <w:p w14:paraId="307D80DE" w14:textId="77777777" w:rsidR="00790295" w:rsidRPr="00F15823" w:rsidRDefault="0015692D" w:rsidP="00382F8F">
      <w:pPr>
        <w:jc w:val="both"/>
        <w:rPr>
          <w:rFonts w:ascii="Arial" w:hAnsi="Arial" w:cs="Arial"/>
          <w:sz w:val="20"/>
          <w:szCs w:val="20"/>
        </w:rPr>
      </w:pPr>
      <w:r w:rsidRPr="00F15823">
        <w:rPr>
          <w:rFonts w:ascii="Arial" w:hAnsi="Arial" w:cs="Arial"/>
          <w:sz w:val="20"/>
          <w:szCs w:val="20"/>
        </w:rPr>
        <w:t>Les prix sont réputés établis aux con</w:t>
      </w:r>
      <w:r w:rsidR="002B1051" w:rsidRPr="00F15823">
        <w:rPr>
          <w:rFonts w:ascii="Arial" w:hAnsi="Arial" w:cs="Arial"/>
          <w:sz w:val="20"/>
          <w:szCs w:val="20"/>
        </w:rPr>
        <w:t xml:space="preserve">ditions économiques en vigueur </w:t>
      </w:r>
      <w:r w:rsidR="00426F34">
        <w:rPr>
          <w:rFonts w:ascii="Arial" w:hAnsi="Arial" w:cs="Arial"/>
          <w:sz w:val="20"/>
          <w:szCs w:val="20"/>
        </w:rPr>
        <w:t>à</w:t>
      </w:r>
      <w:r w:rsidR="002B1051" w:rsidRPr="00F15823">
        <w:rPr>
          <w:rFonts w:ascii="Arial" w:hAnsi="Arial" w:cs="Arial"/>
          <w:sz w:val="20"/>
          <w:szCs w:val="20"/>
        </w:rPr>
        <w:t xml:space="preserve"> </w:t>
      </w:r>
      <w:r w:rsidRPr="00F15823">
        <w:rPr>
          <w:rFonts w:ascii="Arial" w:hAnsi="Arial" w:cs="Arial"/>
          <w:sz w:val="20"/>
          <w:szCs w:val="20"/>
        </w:rPr>
        <w:t>la date limite de remise des offres.</w:t>
      </w:r>
    </w:p>
    <w:p w14:paraId="59C582FD" w14:textId="77777777" w:rsidR="00E918B3" w:rsidRPr="00F15823" w:rsidRDefault="00E918B3" w:rsidP="00382F8F">
      <w:pPr>
        <w:jc w:val="both"/>
        <w:rPr>
          <w:rFonts w:ascii="Arial" w:hAnsi="Arial" w:cs="Arial"/>
          <w:sz w:val="20"/>
          <w:szCs w:val="20"/>
        </w:rPr>
      </w:pPr>
    </w:p>
    <w:p w14:paraId="093F028C" w14:textId="77777777" w:rsidR="00790295" w:rsidRDefault="0015692D" w:rsidP="00382F8F">
      <w:pPr>
        <w:ind w:right="22"/>
        <w:jc w:val="both"/>
        <w:rPr>
          <w:rFonts w:ascii="Arial" w:hAnsi="Arial" w:cs="Arial"/>
          <w:sz w:val="20"/>
          <w:szCs w:val="20"/>
        </w:rPr>
      </w:pPr>
      <w:r w:rsidRPr="00F15823">
        <w:rPr>
          <w:rFonts w:ascii="Arial" w:hAnsi="Arial" w:cs="Arial"/>
          <w:sz w:val="20"/>
          <w:szCs w:val="20"/>
        </w:rPr>
        <w:t>L’unité monétaire est</w:t>
      </w:r>
      <w:r w:rsidR="00426F34">
        <w:rPr>
          <w:rFonts w:ascii="Arial" w:hAnsi="Arial" w:cs="Arial"/>
          <w:sz w:val="20"/>
          <w:szCs w:val="20"/>
        </w:rPr>
        <w:t> </w:t>
      </w:r>
      <w:r w:rsidRPr="00F15823">
        <w:rPr>
          <w:rFonts w:ascii="Arial" w:hAnsi="Arial" w:cs="Arial"/>
          <w:sz w:val="20"/>
          <w:szCs w:val="20"/>
        </w:rPr>
        <w:t>l’Euro.</w:t>
      </w:r>
    </w:p>
    <w:p w14:paraId="51517825" w14:textId="77777777" w:rsidR="00426F34" w:rsidRDefault="00426F34" w:rsidP="00382F8F">
      <w:pPr>
        <w:ind w:right="22"/>
        <w:jc w:val="both"/>
        <w:rPr>
          <w:rFonts w:ascii="Arial" w:hAnsi="Arial" w:cs="Arial"/>
          <w:sz w:val="20"/>
          <w:szCs w:val="20"/>
        </w:rPr>
      </w:pPr>
    </w:p>
    <w:p w14:paraId="3D7B01A0" w14:textId="77777777" w:rsidR="0015692D" w:rsidRPr="00F15823" w:rsidRDefault="0015692D" w:rsidP="00382F8F">
      <w:pPr>
        <w:pStyle w:val="Titre2"/>
        <w:spacing w:before="0" w:after="0"/>
        <w:jc w:val="both"/>
        <w:rPr>
          <w:i w:val="0"/>
          <w:iCs w:val="0"/>
          <w:smallCaps/>
          <w:sz w:val="20"/>
          <w:szCs w:val="20"/>
        </w:rPr>
      </w:pPr>
      <w:bookmarkStart w:id="17" w:name="_Toc251937732"/>
      <w:r w:rsidRPr="00F15823">
        <w:rPr>
          <w:i w:val="0"/>
          <w:iCs w:val="0"/>
          <w:smallCaps/>
          <w:sz w:val="20"/>
          <w:szCs w:val="20"/>
        </w:rPr>
        <w:t>3.3 – Délais de paiement</w:t>
      </w:r>
      <w:bookmarkEnd w:id="17"/>
    </w:p>
    <w:p w14:paraId="32FA3D54" w14:textId="77777777" w:rsidR="0015692D" w:rsidRDefault="0015692D" w:rsidP="00382F8F">
      <w:pPr>
        <w:autoSpaceDE w:val="0"/>
        <w:autoSpaceDN w:val="0"/>
        <w:adjustRightInd w:val="0"/>
        <w:jc w:val="both"/>
        <w:rPr>
          <w:rFonts w:ascii="Arial" w:hAnsi="Arial" w:cs="Arial"/>
          <w:b/>
          <w:bCs/>
          <w:sz w:val="20"/>
          <w:szCs w:val="20"/>
        </w:rPr>
      </w:pPr>
    </w:p>
    <w:p w14:paraId="450F9010" w14:textId="77777777" w:rsidR="00085488" w:rsidRPr="00085488" w:rsidRDefault="00085488" w:rsidP="00085488">
      <w:pPr>
        <w:autoSpaceDE w:val="0"/>
        <w:autoSpaceDN w:val="0"/>
        <w:adjustRightInd w:val="0"/>
        <w:jc w:val="both"/>
        <w:rPr>
          <w:rFonts w:ascii="Arial" w:hAnsi="Arial" w:cs="Arial"/>
          <w:b/>
          <w:bCs/>
          <w:sz w:val="20"/>
          <w:szCs w:val="20"/>
        </w:rPr>
      </w:pPr>
      <w:r w:rsidRPr="00F96CB9">
        <w:rPr>
          <w:rFonts w:ascii="Arial" w:hAnsi="Arial" w:cs="Arial"/>
          <w:sz w:val="20"/>
          <w:szCs w:val="20"/>
        </w:rPr>
        <w:t>Conformément à l’article R2192-10 du Code de la Commande Publique, le délai de paiement ne peut excéder trente jours (30) à compter de la date de réception de la demande de paiement</w:t>
      </w:r>
      <w:r>
        <w:rPr>
          <w:rFonts w:ascii="Arial" w:hAnsi="Arial" w:cs="Arial"/>
          <w:sz w:val="20"/>
          <w:szCs w:val="20"/>
        </w:rPr>
        <w:t>.</w:t>
      </w:r>
      <w:r w:rsidRPr="00F96CB9">
        <w:rPr>
          <w:rFonts w:ascii="Arial" w:hAnsi="Arial" w:cs="Arial"/>
          <w:sz w:val="20"/>
          <w:szCs w:val="20"/>
        </w:rPr>
        <w:t xml:space="preserve"> </w:t>
      </w:r>
    </w:p>
    <w:p w14:paraId="011699C5" w14:textId="77777777" w:rsidR="00085488" w:rsidRPr="00085488" w:rsidRDefault="00085488" w:rsidP="00085488">
      <w:pPr>
        <w:autoSpaceDE w:val="0"/>
        <w:autoSpaceDN w:val="0"/>
        <w:adjustRightInd w:val="0"/>
        <w:jc w:val="both"/>
        <w:rPr>
          <w:rFonts w:ascii="Arial" w:hAnsi="Arial" w:cs="Arial"/>
          <w:b/>
          <w:bCs/>
          <w:sz w:val="20"/>
          <w:szCs w:val="20"/>
        </w:rPr>
      </w:pPr>
    </w:p>
    <w:p w14:paraId="5B15D9E1" w14:textId="77777777" w:rsidR="00085488" w:rsidRPr="00085488" w:rsidRDefault="00085488" w:rsidP="00085488">
      <w:pPr>
        <w:autoSpaceDE w:val="0"/>
        <w:autoSpaceDN w:val="0"/>
        <w:adjustRightInd w:val="0"/>
        <w:jc w:val="both"/>
        <w:rPr>
          <w:rFonts w:ascii="Arial" w:hAnsi="Arial" w:cs="Arial"/>
          <w:b/>
          <w:bCs/>
          <w:sz w:val="20"/>
          <w:szCs w:val="20"/>
        </w:rPr>
      </w:pPr>
      <w:r w:rsidRPr="00085488">
        <w:rPr>
          <w:rFonts w:ascii="Arial" w:hAnsi="Arial" w:cs="Arial"/>
          <w:b/>
          <w:bCs/>
          <w:sz w:val="20"/>
          <w:szCs w:val="20"/>
        </w:rPr>
        <w:t>Tout retour de cette demande formulée par écrit et dûment motivé suspend toutefois le délai de paiement jusqu’à la remise par le Titulaire de la totalité des justifications qui lui ont été réclamées.</w:t>
      </w:r>
    </w:p>
    <w:p w14:paraId="7054793C" w14:textId="77777777" w:rsidR="00085488" w:rsidRPr="00085488" w:rsidRDefault="00085488" w:rsidP="00085488">
      <w:pPr>
        <w:autoSpaceDE w:val="0"/>
        <w:autoSpaceDN w:val="0"/>
        <w:adjustRightInd w:val="0"/>
        <w:jc w:val="both"/>
        <w:rPr>
          <w:rFonts w:ascii="Arial" w:hAnsi="Arial" w:cs="Arial"/>
          <w:b/>
          <w:bCs/>
          <w:sz w:val="20"/>
          <w:szCs w:val="20"/>
        </w:rPr>
      </w:pPr>
    </w:p>
    <w:p w14:paraId="73BBD8B2" w14:textId="77777777" w:rsidR="00085488" w:rsidRDefault="00085488" w:rsidP="00085488">
      <w:pPr>
        <w:autoSpaceDE w:val="0"/>
        <w:autoSpaceDN w:val="0"/>
        <w:adjustRightInd w:val="0"/>
        <w:rPr>
          <w:rFonts w:ascii="Arial" w:hAnsi="Arial" w:cs="Arial"/>
          <w:sz w:val="20"/>
          <w:szCs w:val="20"/>
        </w:rPr>
      </w:pPr>
      <w:r w:rsidRPr="00F96CB9">
        <w:rPr>
          <w:rFonts w:ascii="Arial" w:hAnsi="Arial" w:cs="Arial"/>
          <w:sz w:val="20"/>
          <w:szCs w:val="20"/>
        </w:rPr>
        <w:t>Par ailleurs, une indemnité forfaitaire est prévue (Article D2192-35 du Code de la Commande publique) pour frais de recouvrement, celle-ci est fixée à 40€.</w:t>
      </w:r>
    </w:p>
    <w:p w14:paraId="08752612" w14:textId="77777777" w:rsidR="00085488" w:rsidRPr="00F96CB9" w:rsidRDefault="00085488" w:rsidP="00085488">
      <w:pPr>
        <w:autoSpaceDE w:val="0"/>
        <w:autoSpaceDN w:val="0"/>
        <w:adjustRightInd w:val="0"/>
        <w:rPr>
          <w:rFonts w:ascii="Arial" w:hAnsi="Arial" w:cs="Arial"/>
          <w:sz w:val="20"/>
          <w:szCs w:val="20"/>
        </w:rPr>
      </w:pPr>
    </w:p>
    <w:p w14:paraId="7349D111" w14:textId="77777777" w:rsidR="000A7FAC" w:rsidRPr="000A7FAC" w:rsidRDefault="000A7FAC" w:rsidP="000A7FAC">
      <w:pPr>
        <w:autoSpaceDE w:val="0"/>
        <w:autoSpaceDN w:val="0"/>
        <w:adjustRightInd w:val="0"/>
        <w:jc w:val="both"/>
        <w:rPr>
          <w:rFonts w:ascii="Arial" w:hAnsi="Arial" w:cs="Arial"/>
          <w:sz w:val="20"/>
          <w:szCs w:val="20"/>
        </w:rPr>
      </w:pPr>
      <w:bookmarkStart w:id="18" w:name="_Toc251937733"/>
    </w:p>
    <w:p w14:paraId="71E6800B" w14:textId="77777777" w:rsidR="0015692D" w:rsidRPr="00F15823" w:rsidRDefault="0015692D" w:rsidP="00382F8F">
      <w:pPr>
        <w:pStyle w:val="Titre2"/>
        <w:spacing w:before="0" w:after="0"/>
        <w:jc w:val="both"/>
        <w:rPr>
          <w:i w:val="0"/>
          <w:iCs w:val="0"/>
          <w:smallCaps/>
          <w:sz w:val="20"/>
          <w:szCs w:val="20"/>
        </w:rPr>
      </w:pPr>
      <w:r w:rsidRPr="00F15823">
        <w:rPr>
          <w:i w:val="0"/>
          <w:iCs w:val="0"/>
          <w:smallCaps/>
          <w:sz w:val="20"/>
          <w:szCs w:val="20"/>
        </w:rPr>
        <w:t>3.4 – Modalités essentielles de financement</w:t>
      </w:r>
      <w:bookmarkEnd w:id="18"/>
    </w:p>
    <w:p w14:paraId="32CB2467" w14:textId="77777777" w:rsidR="00760844" w:rsidRPr="00F15823" w:rsidRDefault="00760844" w:rsidP="00382F8F">
      <w:pPr>
        <w:jc w:val="both"/>
        <w:rPr>
          <w:rFonts w:ascii="Arial" w:hAnsi="Arial" w:cs="Arial"/>
          <w:sz w:val="20"/>
          <w:szCs w:val="20"/>
        </w:rPr>
      </w:pPr>
    </w:p>
    <w:p w14:paraId="36404761" w14:textId="77777777" w:rsidR="002C06B8" w:rsidRPr="00F15823" w:rsidRDefault="0015692D" w:rsidP="00382F8F">
      <w:pPr>
        <w:jc w:val="both"/>
        <w:rPr>
          <w:rFonts w:ascii="Arial" w:hAnsi="Arial" w:cs="Arial"/>
          <w:sz w:val="20"/>
          <w:szCs w:val="20"/>
        </w:rPr>
      </w:pPr>
      <w:r w:rsidRPr="002C108B">
        <w:rPr>
          <w:rFonts w:ascii="Arial" w:hAnsi="Arial" w:cs="Arial"/>
          <w:color w:val="000000"/>
          <w:sz w:val="20"/>
          <w:szCs w:val="20"/>
        </w:rPr>
        <w:t>Le présent marché est financé sur les ressou</w:t>
      </w:r>
      <w:r w:rsidR="007D2389" w:rsidRPr="002C108B">
        <w:rPr>
          <w:rFonts w:ascii="Arial" w:hAnsi="Arial" w:cs="Arial"/>
          <w:color w:val="000000"/>
          <w:sz w:val="20"/>
          <w:szCs w:val="20"/>
        </w:rPr>
        <w:t>rces propres de l’Etablissement</w:t>
      </w:r>
      <w:r w:rsidR="00EE3D06" w:rsidRPr="002C108B">
        <w:rPr>
          <w:rFonts w:ascii="Arial" w:hAnsi="Arial" w:cs="Arial"/>
          <w:color w:val="000000"/>
          <w:sz w:val="20"/>
          <w:szCs w:val="20"/>
        </w:rPr>
        <w:t>.</w:t>
      </w:r>
    </w:p>
    <w:p w14:paraId="5AFF2469" w14:textId="77777777" w:rsidR="0015692D" w:rsidRPr="00F15823" w:rsidRDefault="0015692D" w:rsidP="00382F8F">
      <w:pPr>
        <w:jc w:val="both"/>
        <w:rPr>
          <w:rFonts w:ascii="Arial" w:hAnsi="Arial" w:cs="Arial"/>
          <w:sz w:val="20"/>
          <w:szCs w:val="20"/>
        </w:rPr>
      </w:pPr>
      <w:r w:rsidRPr="00F15823">
        <w:rPr>
          <w:rFonts w:ascii="Arial" w:hAnsi="Arial" w:cs="Arial"/>
          <w:sz w:val="20"/>
          <w:szCs w:val="20"/>
        </w:rPr>
        <w:t>Le titulaire pourra céder ou nantir les créances résultant du marché.</w:t>
      </w:r>
    </w:p>
    <w:p w14:paraId="0924B7A0" w14:textId="77777777" w:rsidR="00426F34" w:rsidRDefault="00426F34" w:rsidP="00382F8F">
      <w:pPr>
        <w:pStyle w:val="Titre2"/>
        <w:spacing w:before="0" w:after="0"/>
        <w:jc w:val="both"/>
        <w:rPr>
          <w:i w:val="0"/>
          <w:iCs w:val="0"/>
          <w:smallCaps/>
          <w:sz w:val="20"/>
          <w:szCs w:val="20"/>
        </w:rPr>
      </w:pPr>
      <w:bookmarkStart w:id="19" w:name="_Toc251937734"/>
    </w:p>
    <w:p w14:paraId="60A522AE" w14:textId="77777777" w:rsidR="0015692D" w:rsidRDefault="0015692D" w:rsidP="00382F8F">
      <w:pPr>
        <w:pStyle w:val="Titre2"/>
        <w:spacing w:before="0" w:after="0"/>
        <w:jc w:val="both"/>
        <w:rPr>
          <w:i w:val="0"/>
          <w:iCs w:val="0"/>
          <w:smallCaps/>
          <w:sz w:val="20"/>
          <w:szCs w:val="20"/>
        </w:rPr>
      </w:pPr>
      <w:r w:rsidRPr="00F15823">
        <w:rPr>
          <w:i w:val="0"/>
          <w:iCs w:val="0"/>
          <w:smallCaps/>
          <w:sz w:val="20"/>
          <w:szCs w:val="20"/>
        </w:rPr>
        <w:t>3.5 – Avances et acomptes</w:t>
      </w:r>
      <w:bookmarkEnd w:id="19"/>
    </w:p>
    <w:p w14:paraId="7DC06534" w14:textId="5D58A4A4" w:rsidR="00CF5698" w:rsidRDefault="00CF5698" w:rsidP="00382F8F">
      <w:pPr>
        <w:autoSpaceDE w:val="0"/>
        <w:autoSpaceDN w:val="0"/>
        <w:adjustRightInd w:val="0"/>
        <w:jc w:val="both"/>
        <w:rPr>
          <w:rFonts w:ascii="Arial" w:hAnsi="Arial" w:cs="Arial"/>
          <w:sz w:val="20"/>
          <w:szCs w:val="20"/>
        </w:rPr>
      </w:pPr>
    </w:p>
    <w:p w14:paraId="58F77AD1" w14:textId="75CC847A" w:rsidR="00426F34" w:rsidRDefault="00CF5698" w:rsidP="00382F8F">
      <w:pPr>
        <w:autoSpaceDE w:val="0"/>
        <w:autoSpaceDN w:val="0"/>
        <w:adjustRightInd w:val="0"/>
        <w:jc w:val="both"/>
        <w:rPr>
          <w:rFonts w:ascii="Arial" w:hAnsi="Arial" w:cs="Arial"/>
          <w:sz w:val="20"/>
          <w:szCs w:val="20"/>
        </w:rPr>
      </w:pPr>
      <w:r w:rsidRPr="002C108B">
        <w:rPr>
          <w:rFonts w:ascii="Arial" w:hAnsi="Arial" w:cs="Arial"/>
          <w:sz w:val="20"/>
          <w:szCs w:val="20"/>
        </w:rPr>
        <w:t xml:space="preserve">Le titulaire peut bénéficier d’une avance selon les conditions définies à l’article </w:t>
      </w:r>
      <w:r w:rsidR="00F96CB9" w:rsidRPr="002C108B">
        <w:rPr>
          <w:rFonts w:ascii="Arial" w:hAnsi="Arial" w:cs="Arial"/>
          <w:sz w:val="20"/>
          <w:szCs w:val="20"/>
        </w:rPr>
        <w:t>R</w:t>
      </w:r>
      <w:r w:rsidR="001E5E81" w:rsidRPr="002C108B">
        <w:rPr>
          <w:rFonts w:ascii="Arial" w:hAnsi="Arial" w:cs="Arial"/>
          <w:sz w:val="20"/>
          <w:szCs w:val="20"/>
        </w:rPr>
        <w:t>.</w:t>
      </w:r>
      <w:r w:rsidR="00F96CB9" w:rsidRPr="002C108B">
        <w:rPr>
          <w:rFonts w:ascii="Arial" w:hAnsi="Arial" w:cs="Arial"/>
          <w:sz w:val="20"/>
          <w:szCs w:val="20"/>
        </w:rPr>
        <w:t>2191-3 du Code de la Commande Publique</w:t>
      </w:r>
      <w:r w:rsidR="00613C50" w:rsidRPr="002C108B">
        <w:rPr>
          <w:rFonts w:ascii="Arial" w:hAnsi="Arial" w:cs="Arial"/>
          <w:sz w:val="20"/>
          <w:szCs w:val="20"/>
        </w:rPr>
        <w:t>.</w:t>
      </w:r>
    </w:p>
    <w:p w14:paraId="4203455D" w14:textId="0B32C6C3" w:rsidR="00B34F20" w:rsidRDefault="00B34F20" w:rsidP="00382F8F">
      <w:pPr>
        <w:autoSpaceDE w:val="0"/>
        <w:autoSpaceDN w:val="0"/>
        <w:adjustRightInd w:val="0"/>
        <w:jc w:val="both"/>
        <w:rPr>
          <w:rFonts w:ascii="Arial" w:hAnsi="Arial" w:cs="Arial"/>
          <w:sz w:val="20"/>
          <w:szCs w:val="20"/>
        </w:rPr>
      </w:pPr>
    </w:p>
    <w:p w14:paraId="292F98BE" w14:textId="77777777" w:rsidR="00CF5698" w:rsidRPr="00F15823" w:rsidRDefault="00CF5698" w:rsidP="00382F8F">
      <w:pPr>
        <w:autoSpaceDE w:val="0"/>
        <w:autoSpaceDN w:val="0"/>
        <w:adjustRightInd w:val="0"/>
        <w:jc w:val="both"/>
        <w:rPr>
          <w:rFonts w:ascii="Arial" w:hAnsi="Arial" w:cs="Arial"/>
          <w:sz w:val="20"/>
          <w:szCs w:val="20"/>
        </w:rPr>
      </w:pPr>
    </w:p>
    <w:p w14:paraId="22036B52" w14:textId="77777777" w:rsidR="0025570E" w:rsidRPr="00F15823" w:rsidRDefault="0048338A" w:rsidP="00382F8F">
      <w:pPr>
        <w:pStyle w:val="Titre2"/>
        <w:spacing w:before="0" w:after="0"/>
        <w:jc w:val="both"/>
        <w:rPr>
          <w:i w:val="0"/>
          <w:iCs w:val="0"/>
          <w:smallCaps/>
          <w:sz w:val="20"/>
          <w:szCs w:val="20"/>
        </w:rPr>
      </w:pPr>
      <w:bookmarkStart w:id="20" w:name="_Toc251937735"/>
      <w:r w:rsidRPr="00F15823">
        <w:rPr>
          <w:i w:val="0"/>
          <w:iCs w:val="0"/>
          <w:smallCaps/>
          <w:sz w:val="20"/>
          <w:szCs w:val="20"/>
        </w:rPr>
        <w:t>3</w:t>
      </w:r>
      <w:r w:rsidR="0025570E" w:rsidRPr="00F15823">
        <w:rPr>
          <w:i w:val="0"/>
          <w:iCs w:val="0"/>
          <w:smallCaps/>
          <w:sz w:val="20"/>
          <w:szCs w:val="20"/>
        </w:rPr>
        <w:t>.6 – Délais de validité des offres</w:t>
      </w:r>
      <w:bookmarkEnd w:id="20"/>
    </w:p>
    <w:p w14:paraId="7838E866" w14:textId="77777777" w:rsidR="0025570E" w:rsidRPr="00F15823" w:rsidRDefault="0025570E" w:rsidP="00236071">
      <w:pPr>
        <w:jc w:val="center"/>
        <w:rPr>
          <w:rFonts w:ascii="Arial" w:hAnsi="Arial" w:cs="Arial"/>
          <w:sz w:val="20"/>
          <w:szCs w:val="20"/>
        </w:rPr>
      </w:pPr>
    </w:p>
    <w:p w14:paraId="3A38996D" w14:textId="77777777" w:rsidR="0025570E" w:rsidRPr="00F15823" w:rsidRDefault="0025570E" w:rsidP="00382F8F">
      <w:pPr>
        <w:autoSpaceDE w:val="0"/>
        <w:autoSpaceDN w:val="0"/>
        <w:adjustRightInd w:val="0"/>
        <w:jc w:val="both"/>
        <w:rPr>
          <w:rFonts w:ascii="Arial" w:hAnsi="Arial" w:cs="Arial"/>
          <w:sz w:val="20"/>
          <w:szCs w:val="20"/>
        </w:rPr>
      </w:pPr>
      <w:r w:rsidRPr="00236071">
        <w:rPr>
          <w:rFonts w:ascii="Arial" w:hAnsi="Arial" w:cs="Arial"/>
          <w:sz w:val="20"/>
          <w:szCs w:val="20"/>
        </w:rPr>
        <w:t>Les candidats restent enga</w:t>
      </w:r>
      <w:r w:rsidR="00766540" w:rsidRPr="00236071">
        <w:rPr>
          <w:rFonts w:ascii="Arial" w:hAnsi="Arial" w:cs="Arial"/>
          <w:sz w:val="20"/>
          <w:szCs w:val="20"/>
        </w:rPr>
        <w:t xml:space="preserve">gés par leur offre pendant cent </w:t>
      </w:r>
      <w:r w:rsidRPr="00236071">
        <w:rPr>
          <w:rFonts w:ascii="Arial" w:hAnsi="Arial" w:cs="Arial"/>
          <w:sz w:val="20"/>
          <w:szCs w:val="20"/>
        </w:rPr>
        <w:t>vingt</w:t>
      </w:r>
      <w:r w:rsidR="00766540" w:rsidRPr="00236071">
        <w:rPr>
          <w:rFonts w:ascii="Arial" w:hAnsi="Arial" w:cs="Arial"/>
          <w:sz w:val="20"/>
          <w:szCs w:val="20"/>
        </w:rPr>
        <w:t xml:space="preserve"> </w:t>
      </w:r>
      <w:r w:rsidR="00B074DE" w:rsidRPr="00236071">
        <w:rPr>
          <w:rFonts w:ascii="Arial" w:hAnsi="Arial" w:cs="Arial"/>
          <w:sz w:val="20"/>
          <w:szCs w:val="20"/>
        </w:rPr>
        <w:t>(</w:t>
      </w:r>
      <w:r w:rsidR="00766540" w:rsidRPr="00236071">
        <w:rPr>
          <w:rFonts w:ascii="Arial" w:hAnsi="Arial" w:cs="Arial"/>
          <w:sz w:val="20"/>
          <w:szCs w:val="20"/>
        </w:rPr>
        <w:t>12</w:t>
      </w:r>
      <w:r w:rsidR="00B074DE" w:rsidRPr="00236071">
        <w:rPr>
          <w:rFonts w:ascii="Arial" w:hAnsi="Arial" w:cs="Arial"/>
          <w:sz w:val="20"/>
          <w:szCs w:val="20"/>
        </w:rPr>
        <w:t xml:space="preserve">0) </w:t>
      </w:r>
      <w:r w:rsidRPr="00236071">
        <w:rPr>
          <w:rFonts w:ascii="Arial" w:hAnsi="Arial" w:cs="Arial"/>
          <w:sz w:val="20"/>
          <w:szCs w:val="20"/>
        </w:rPr>
        <w:t>jours cale</w:t>
      </w:r>
      <w:r w:rsidRPr="00F15823">
        <w:rPr>
          <w:rFonts w:ascii="Arial" w:hAnsi="Arial" w:cs="Arial"/>
          <w:sz w:val="20"/>
          <w:szCs w:val="20"/>
        </w:rPr>
        <w:t>ndaires à compter de la date li</w:t>
      </w:r>
      <w:r w:rsidR="002C06B8" w:rsidRPr="00F15823">
        <w:rPr>
          <w:rFonts w:ascii="Arial" w:hAnsi="Arial" w:cs="Arial"/>
          <w:sz w:val="20"/>
          <w:szCs w:val="20"/>
        </w:rPr>
        <w:t>mite de remise des offres fixée</w:t>
      </w:r>
      <w:r w:rsidRPr="00F15823">
        <w:rPr>
          <w:rFonts w:ascii="Arial" w:hAnsi="Arial" w:cs="Arial"/>
          <w:sz w:val="20"/>
          <w:szCs w:val="20"/>
        </w:rPr>
        <w:t xml:space="preserve"> par le présent Règlement de la Consultation.</w:t>
      </w:r>
    </w:p>
    <w:p w14:paraId="2862B48E" w14:textId="77777777" w:rsidR="00426F34" w:rsidRDefault="00426F34" w:rsidP="00382F8F">
      <w:pPr>
        <w:pStyle w:val="Titre2"/>
        <w:spacing w:before="0" w:after="0"/>
        <w:ind w:right="22"/>
        <w:jc w:val="both"/>
        <w:rPr>
          <w:bCs w:val="0"/>
          <w:i w:val="0"/>
          <w:sz w:val="20"/>
          <w:szCs w:val="20"/>
          <w:u w:val="single"/>
        </w:rPr>
      </w:pPr>
      <w:bookmarkStart w:id="21" w:name="_Toc251937736"/>
    </w:p>
    <w:p w14:paraId="6DB569C6" w14:textId="77777777" w:rsidR="00426F34" w:rsidRDefault="00426F34" w:rsidP="00382F8F">
      <w:pPr>
        <w:pStyle w:val="Titre2"/>
        <w:spacing w:before="0" w:after="0"/>
        <w:ind w:right="22"/>
        <w:jc w:val="both"/>
        <w:rPr>
          <w:bCs w:val="0"/>
          <w:i w:val="0"/>
          <w:sz w:val="20"/>
          <w:szCs w:val="20"/>
          <w:u w:val="single"/>
        </w:rPr>
      </w:pPr>
    </w:p>
    <w:p w14:paraId="63A7C7FD" w14:textId="77777777" w:rsidR="00426F34" w:rsidRDefault="00426F34" w:rsidP="00382F8F">
      <w:pPr>
        <w:pStyle w:val="Titre2"/>
        <w:spacing w:before="0" w:after="0"/>
        <w:ind w:right="22"/>
        <w:jc w:val="both"/>
        <w:rPr>
          <w:bCs w:val="0"/>
          <w:i w:val="0"/>
          <w:sz w:val="20"/>
          <w:szCs w:val="20"/>
          <w:u w:val="single"/>
        </w:rPr>
      </w:pPr>
    </w:p>
    <w:p w14:paraId="36B026E1" w14:textId="77777777" w:rsidR="00884F5D" w:rsidRPr="00F15823" w:rsidRDefault="00884F5D" w:rsidP="00382F8F">
      <w:pPr>
        <w:pStyle w:val="Titre2"/>
        <w:spacing w:before="0" w:after="0"/>
        <w:ind w:right="22"/>
        <w:jc w:val="both"/>
        <w:rPr>
          <w:bCs w:val="0"/>
          <w:i w:val="0"/>
          <w:caps/>
          <w:sz w:val="20"/>
          <w:szCs w:val="20"/>
        </w:rPr>
      </w:pPr>
      <w:r w:rsidRPr="00F15823">
        <w:rPr>
          <w:bCs w:val="0"/>
          <w:i w:val="0"/>
          <w:sz w:val="20"/>
          <w:szCs w:val="20"/>
          <w:u w:val="single"/>
        </w:rPr>
        <w:t>ARTICLE 4</w:t>
      </w:r>
      <w:r w:rsidR="002C06B8" w:rsidRPr="00F15823">
        <w:rPr>
          <w:bCs w:val="0"/>
          <w:i w:val="0"/>
          <w:sz w:val="20"/>
          <w:szCs w:val="20"/>
        </w:rPr>
        <w:t xml:space="preserve"> - </w:t>
      </w:r>
      <w:r w:rsidRPr="00F15823">
        <w:rPr>
          <w:bCs w:val="0"/>
          <w:i w:val="0"/>
          <w:caps/>
          <w:sz w:val="20"/>
          <w:szCs w:val="20"/>
          <w:u w:val="single"/>
        </w:rPr>
        <w:t xml:space="preserve">CARACTERISTIQUES DE </w:t>
      </w:r>
      <w:smartTag w:uri="urn:schemas-microsoft-com:office:smarttags" w:element="PersonName">
        <w:smartTagPr>
          <w:attr w:name="ProductID" w:val="la Consultation"/>
        </w:smartTagPr>
        <w:r w:rsidRPr="00F15823">
          <w:rPr>
            <w:bCs w:val="0"/>
            <w:i w:val="0"/>
            <w:caps/>
            <w:sz w:val="20"/>
            <w:szCs w:val="20"/>
            <w:u w:val="single"/>
          </w:rPr>
          <w:t>LA CONSULTATION</w:t>
        </w:r>
      </w:smartTag>
      <w:bookmarkEnd w:id="21"/>
    </w:p>
    <w:p w14:paraId="1ED043C8" w14:textId="77777777" w:rsidR="00426F34" w:rsidRDefault="00426F34" w:rsidP="00382F8F">
      <w:pPr>
        <w:pStyle w:val="Titre2"/>
        <w:spacing w:before="0" w:after="0"/>
        <w:jc w:val="both"/>
        <w:rPr>
          <w:i w:val="0"/>
          <w:iCs w:val="0"/>
          <w:smallCaps/>
          <w:sz w:val="20"/>
          <w:szCs w:val="20"/>
        </w:rPr>
      </w:pPr>
      <w:bookmarkStart w:id="22" w:name="_Toc251937737"/>
    </w:p>
    <w:p w14:paraId="36C5126B" w14:textId="77777777" w:rsidR="00426F34" w:rsidRDefault="00426F34" w:rsidP="00382F8F">
      <w:pPr>
        <w:pStyle w:val="Titre2"/>
        <w:spacing w:before="0" w:after="0"/>
        <w:jc w:val="both"/>
        <w:rPr>
          <w:i w:val="0"/>
          <w:iCs w:val="0"/>
          <w:smallCaps/>
          <w:sz w:val="20"/>
          <w:szCs w:val="20"/>
        </w:rPr>
      </w:pPr>
    </w:p>
    <w:p w14:paraId="416066A4" w14:textId="77777777" w:rsidR="00F6562E" w:rsidRPr="00F15823" w:rsidRDefault="00E228B6" w:rsidP="00382F8F">
      <w:pPr>
        <w:pStyle w:val="Titre2"/>
        <w:spacing w:before="0" w:after="0"/>
        <w:jc w:val="both"/>
        <w:rPr>
          <w:i w:val="0"/>
          <w:iCs w:val="0"/>
          <w:smallCaps/>
          <w:sz w:val="20"/>
          <w:szCs w:val="20"/>
        </w:rPr>
      </w:pPr>
      <w:r w:rsidRPr="00F15823">
        <w:rPr>
          <w:i w:val="0"/>
          <w:iCs w:val="0"/>
          <w:smallCaps/>
          <w:sz w:val="20"/>
          <w:szCs w:val="20"/>
        </w:rPr>
        <w:t>4</w:t>
      </w:r>
      <w:r w:rsidR="00F6562E" w:rsidRPr="00F15823">
        <w:rPr>
          <w:i w:val="0"/>
          <w:iCs w:val="0"/>
          <w:smallCaps/>
          <w:sz w:val="20"/>
          <w:szCs w:val="20"/>
        </w:rPr>
        <w:t>.</w:t>
      </w:r>
      <w:r w:rsidRPr="00F15823">
        <w:rPr>
          <w:i w:val="0"/>
          <w:iCs w:val="0"/>
          <w:smallCaps/>
          <w:sz w:val="20"/>
          <w:szCs w:val="20"/>
        </w:rPr>
        <w:t>1</w:t>
      </w:r>
      <w:r w:rsidR="00F6562E" w:rsidRPr="00F15823">
        <w:rPr>
          <w:i w:val="0"/>
          <w:iCs w:val="0"/>
          <w:smallCaps/>
          <w:sz w:val="20"/>
          <w:szCs w:val="20"/>
        </w:rPr>
        <w:t xml:space="preserve"> – Type de procédure</w:t>
      </w:r>
      <w:bookmarkEnd w:id="22"/>
    </w:p>
    <w:p w14:paraId="2A4E7E44" w14:textId="77777777" w:rsidR="0015692D" w:rsidRPr="00F15823" w:rsidRDefault="0015692D" w:rsidP="00382F8F">
      <w:pPr>
        <w:autoSpaceDE w:val="0"/>
        <w:autoSpaceDN w:val="0"/>
        <w:adjustRightInd w:val="0"/>
        <w:jc w:val="both"/>
        <w:rPr>
          <w:rFonts w:ascii="Arial" w:hAnsi="Arial" w:cs="Arial"/>
          <w:sz w:val="20"/>
          <w:szCs w:val="20"/>
        </w:rPr>
      </w:pPr>
    </w:p>
    <w:p w14:paraId="53E26713" w14:textId="77777777" w:rsidR="00236071" w:rsidRPr="0054057F" w:rsidRDefault="00236071" w:rsidP="00236071">
      <w:pPr>
        <w:autoSpaceDE w:val="0"/>
        <w:autoSpaceDN w:val="0"/>
        <w:adjustRightInd w:val="0"/>
        <w:jc w:val="both"/>
        <w:rPr>
          <w:rFonts w:ascii="Arial" w:hAnsi="Arial" w:cs="Arial"/>
          <w:sz w:val="20"/>
          <w:szCs w:val="20"/>
        </w:rPr>
      </w:pPr>
      <w:bookmarkStart w:id="23" w:name="_Toc251937739"/>
      <w:bookmarkStart w:id="24" w:name="_Toc200445640"/>
      <w:r w:rsidRPr="0054057F">
        <w:rPr>
          <w:rFonts w:ascii="Arial" w:hAnsi="Arial" w:cs="Arial"/>
          <w:sz w:val="20"/>
          <w:szCs w:val="20"/>
        </w:rPr>
        <w:t xml:space="preserve">La consultation est passée par appel d’offres ouvert en application des articles R.2161-2 à R.2161-5 du Code de la Commande Publique. </w:t>
      </w:r>
    </w:p>
    <w:p w14:paraId="34A62465" w14:textId="77777777" w:rsidR="00426F34" w:rsidRDefault="00426F34" w:rsidP="00382F8F">
      <w:pPr>
        <w:pStyle w:val="Titre2"/>
        <w:spacing w:before="0" w:after="0"/>
        <w:jc w:val="both"/>
        <w:rPr>
          <w:i w:val="0"/>
          <w:iCs w:val="0"/>
          <w:smallCaps/>
          <w:sz w:val="20"/>
          <w:szCs w:val="20"/>
        </w:rPr>
      </w:pPr>
    </w:p>
    <w:bookmarkEnd w:id="23"/>
    <w:p w14:paraId="64CF1613" w14:textId="77777777" w:rsidR="008B1C44" w:rsidRPr="000E519C" w:rsidRDefault="000E519C" w:rsidP="000E519C">
      <w:pPr>
        <w:pStyle w:val="RedPara"/>
        <w:spacing w:after="120"/>
        <w:jc w:val="both"/>
        <w:rPr>
          <w:b w:val="0"/>
        </w:rPr>
      </w:pPr>
      <w:r w:rsidRPr="00AE2606">
        <w:rPr>
          <w:smallCaps/>
          <w:sz w:val="20"/>
          <w:szCs w:val="20"/>
        </w:rPr>
        <w:t xml:space="preserve">4.2 – </w:t>
      </w:r>
      <w:r>
        <w:rPr>
          <w:smallCaps/>
          <w:sz w:val="20"/>
          <w:szCs w:val="20"/>
        </w:rPr>
        <w:t>Variantes imposés par le pouvoir adjudicateur</w:t>
      </w:r>
      <w:r w:rsidRPr="00AE2606">
        <w:rPr>
          <w:smallCaps/>
          <w:sz w:val="20"/>
          <w:szCs w:val="20"/>
        </w:rPr>
        <w:t xml:space="preserve"> </w:t>
      </w:r>
      <w:r w:rsidRPr="00857324">
        <w:rPr>
          <w:b w:val="0"/>
          <w:smallCaps/>
          <w:sz w:val="20"/>
          <w:szCs w:val="20"/>
        </w:rPr>
        <w:t>(</w:t>
      </w:r>
      <w:r w:rsidR="00981B87">
        <w:rPr>
          <w:b w:val="0"/>
        </w:rPr>
        <w:t>article R2151-9 et R2151-10 du Code de la Commande Publique</w:t>
      </w:r>
      <w:r w:rsidR="00981B87" w:rsidRPr="00236071">
        <w:rPr>
          <w:b w:val="0"/>
        </w:rPr>
        <w:t>)</w:t>
      </w:r>
      <w:r w:rsidRPr="00236071">
        <w:rPr>
          <w:b w:val="0"/>
        </w:rPr>
        <w:t xml:space="preserve"> </w:t>
      </w:r>
      <w:r w:rsidR="007F6CEF" w:rsidRPr="00236071">
        <w:rPr>
          <w:smallCaps/>
          <w:sz w:val="20"/>
          <w:szCs w:val="20"/>
        </w:rPr>
        <w:t>(anciennement option technique)</w:t>
      </w:r>
      <w:bookmarkStart w:id="25" w:name="_Toc251937740"/>
    </w:p>
    <w:p w14:paraId="396F8B91" w14:textId="2309BE36" w:rsidR="00A1282C" w:rsidRPr="00E5227D" w:rsidRDefault="00E5227D" w:rsidP="00382F8F">
      <w:pPr>
        <w:jc w:val="both"/>
        <w:rPr>
          <w:rFonts w:ascii="Arial" w:hAnsi="Arial" w:cs="Arial"/>
          <w:sz w:val="20"/>
          <w:szCs w:val="20"/>
        </w:rPr>
      </w:pPr>
      <w:r w:rsidRPr="00E5227D">
        <w:rPr>
          <w:rFonts w:ascii="Arial" w:hAnsi="Arial" w:cs="Arial"/>
          <w:sz w:val="20"/>
          <w:szCs w:val="20"/>
        </w:rPr>
        <w:t>Pour le lot n°C</w:t>
      </w:r>
      <w:r w:rsidR="003C713F">
        <w:rPr>
          <w:rFonts w:ascii="Arial" w:hAnsi="Arial" w:cs="Arial"/>
          <w:sz w:val="20"/>
          <w:szCs w:val="20"/>
        </w:rPr>
        <w:t>3</w:t>
      </w:r>
      <w:r w:rsidRPr="00E5227D">
        <w:rPr>
          <w:rFonts w:ascii="Arial" w:hAnsi="Arial" w:cs="Arial"/>
          <w:sz w:val="20"/>
          <w:szCs w:val="20"/>
        </w:rPr>
        <w:t xml:space="preserve"> – </w:t>
      </w:r>
      <w:r w:rsidR="003C713F">
        <w:rPr>
          <w:rFonts w:ascii="Arial" w:hAnsi="Arial" w:cs="Arial"/>
          <w:sz w:val="20"/>
          <w:szCs w:val="20"/>
        </w:rPr>
        <w:t>Désamiantage/Déplombage/Curage</w:t>
      </w:r>
      <w:r w:rsidRPr="00E5227D">
        <w:rPr>
          <w:rFonts w:ascii="Arial" w:hAnsi="Arial" w:cs="Arial"/>
          <w:sz w:val="20"/>
          <w:szCs w:val="20"/>
        </w:rPr>
        <w:t xml:space="preserve"> : </w:t>
      </w:r>
    </w:p>
    <w:p w14:paraId="3FCA6743" w14:textId="53F9DFCD" w:rsidR="00E5227D" w:rsidRPr="00E5227D" w:rsidRDefault="00E5227D" w:rsidP="003C713F">
      <w:pPr>
        <w:pStyle w:val="Paragraphedeliste"/>
        <w:numPr>
          <w:ilvl w:val="0"/>
          <w:numId w:val="30"/>
        </w:numPr>
        <w:jc w:val="both"/>
        <w:rPr>
          <w:rFonts w:ascii="Arial" w:hAnsi="Arial" w:cs="Arial"/>
          <w:sz w:val="20"/>
          <w:szCs w:val="20"/>
        </w:rPr>
      </w:pPr>
      <w:r w:rsidRPr="00E5227D">
        <w:rPr>
          <w:rFonts w:ascii="Arial" w:hAnsi="Arial" w:cs="Arial"/>
          <w:sz w:val="20"/>
          <w:szCs w:val="20"/>
        </w:rPr>
        <w:t xml:space="preserve">Variante obligatoire 1 : </w:t>
      </w:r>
      <w:r w:rsidR="003C713F">
        <w:rPr>
          <w:rFonts w:ascii="Arial" w:hAnsi="Arial" w:cs="Arial"/>
          <w:sz w:val="20"/>
          <w:szCs w:val="20"/>
        </w:rPr>
        <w:t>piochements d’enduits</w:t>
      </w:r>
      <w:r w:rsidR="008D21B0">
        <w:rPr>
          <w:rFonts w:ascii="Arial" w:hAnsi="Arial" w:cs="Arial"/>
          <w:sz w:val="20"/>
          <w:szCs w:val="20"/>
        </w:rPr>
        <w:t xml:space="preserve"> (art. C3.10 de la DPGF et du CCTP)</w:t>
      </w:r>
    </w:p>
    <w:p w14:paraId="6AE991FE" w14:textId="76AD891C" w:rsidR="00426F34" w:rsidRDefault="00426F34" w:rsidP="00382F8F">
      <w:pPr>
        <w:jc w:val="both"/>
        <w:rPr>
          <w:rFonts w:ascii="Arial" w:hAnsi="Arial" w:cs="Arial"/>
          <w:sz w:val="20"/>
          <w:szCs w:val="20"/>
        </w:rPr>
      </w:pPr>
    </w:p>
    <w:p w14:paraId="7A71EB15" w14:textId="77777777" w:rsidR="00E5227D" w:rsidRPr="00F15823" w:rsidRDefault="00E5227D" w:rsidP="00382F8F">
      <w:pPr>
        <w:jc w:val="both"/>
        <w:rPr>
          <w:rFonts w:ascii="Arial" w:hAnsi="Arial" w:cs="Arial"/>
          <w:sz w:val="20"/>
          <w:szCs w:val="20"/>
        </w:rPr>
      </w:pPr>
    </w:p>
    <w:p w14:paraId="1D92B649" w14:textId="77777777" w:rsidR="00245355" w:rsidRDefault="00C635C9" w:rsidP="00326512">
      <w:pPr>
        <w:pStyle w:val="Titre2"/>
        <w:spacing w:before="0" w:after="0"/>
        <w:jc w:val="both"/>
        <w:rPr>
          <w:i w:val="0"/>
          <w:iCs w:val="0"/>
          <w:smallCaps/>
          <w:sz w:val="20"/>
          <w:szCs w:val="20"/>
        </w:rPr>
      </w:pPr>
      <w:r w:rsidRPr="00F15823">
        <w:rPr>
          <w:i w:val="0"/>
          <w:iCs w:val="0"/>
          <w:smallCaps/>
          <w:sz w:val="20"/>
          <w:szCs w:val="20"/>
        </w:rPr>
        <w:t>4.3</w:t>
      </w:r>
      <w:r w:rsidR="00940ADE" w:rsidRPr="00F15823">
        <w:rPr>
          <w:i w:val="0"/>
          <w:iCs w:val="0"/>
          <w:smallCaps/>
          <w:sz w:val="20"/>
          <w:szCs w:val="20"/>
        </w:rPr>
        <w:t xml:space="preserve"> – </w:t>
      </w:r>
      <w:bookmarkEnd w:id="25"/>
      <w:r w:rsidR="000E519C" w:rsidRPr="000E519C">
        <w:rPr>
          <w:i w:val="0"/>
          <w:iCs w:val="0"/>
          <w:smallCaps/>
          <w:sz w:val="20"/>
          <w:szCs w:val="20"/>
        </w:rPr>
        <w:t>Variantes à l’initiative du Candidat</w:t>
      </w:r>
      <w:bookmarkStart w:id="26" w:name="_Toc251937741"/>
    </w:p>
    <w:p w14:paraId="23489569" w14:textId="77777777" w:rsidR="00326512" w:rsidRPr="00326512" w:rsidRDefault="00326512" w:rsidP="00326512"/>
    <w:p w14:paraId="3298A214" w14:textId="77777777" w:rsidR="00245355" w:rsidRPr="00F15823" w:rsidRDefault="00245355" w:rsidP="00382F8F">
      <w:pPr>
        <w:jc w:val="both"/>
        <w:rPr>
          <w:rFonts w:ascii="Arial" w:hAnsi="Arial" w:cs="Arial"/>
          <w:sz w:val="20"/>
          <w:szCs w:val="20"/>
        </w:rPr>
      </w:pPr>
      <w:r w:rsidRPr="00236071">
        <w:rPr>
          <w:rFonts w:ascii="Arial" w:hAnsi="Arial" w:cs="Arial"/>
          <w:sz w:val="20"/>
          <w:szCs w:val="20"/>
        </w:rPr>
        <w:t xml:space="preserve">Les </w:t>
      </w:r>
      <w:r w:rsidR="00F57680" w:rsidRPr="00236071">
        <w:rPr>
          <w:rFonts w:ascii="Arial" w:hAnsi="Arial" w:cs="Arial"/>
          <w:sz w:val="20"/>
          <w:szCs w:val="20"/>
        </w:rPr>
        <w:t xml:space="preserve">variantes </w:t>
      </w:r>
      <w:r w:rsidRPr="00236071">
        <w:rPr>
          <w:rFonts w:ascii="Arial" w:hAnsi="Arial" w:cs="Arial"/>
          <w:sz w:val="20"/>
          <w:szCs w:val="20"/>
        </w:rPr>
        <w:t>ne sont pas autorisées.</w:t>
      </w:r>
      <w:r w:rsidRPr="00F15823">
        <w:rPr>
          <w:rFonts w:ascii="Arial" w:hAnsi="Arial" w:cs="Arial"/>
          <w:sz w:val="20"/>
          <w:szCs w:val="20"/>
        </w:rPr>
        <w:t xml:space="preserve"> </w:t>
      </w:r>
    </w:p>
    <w:p w14:paraId="248EB74D" w14:textId="77777777" w:rsidR="00426F34" w:rsidRDefault="00426F34" w:rsidP="00382F8F">
      <w:pPr>
        <w:pStyle w:val="Titre2"/>
        <w:spacing w:before="0" w:after="0"/>
        <w:jc w:val="both"/>
        <w:rPr>
          <w:i w:val="0"/>
          <w:smallCaps/>
          <w:sz w:val="20"/>
          <w:szCs w:val="20"/>
        </w:rPr>
      </w:pPr>
    </w:p>
    <w:p w14:paraId="121ADD3E" w14:textId="77777777" w:rsidR="00426F34" w:rsidRDefault="00426F34" w:rsidP="00382F8F">
      <w:pPr>
        <w:pStyle w:val="Titre2"/>
        <w:spacing w:before="0" w:after="0"/>
        <w:jc w:val="both"/>
        <w:rPr>
          <w:i w:val="0"/>
          <w:smallCaps/>
          <w:sz w:val="20"/>
          <w:szCs w:val="20"/>
        </w:rPr>
      </w:pPr>
    </w:p>
    <w:p w14:paraId="2BA645F4" w14:textId="77777777" w:rsidR="00F6562E" w:rsidRPr="00F15823" w:rsidRDefault="00E228B6" w:rsidP="00382F8F">
      <w:pPr>
        <w:pStyle w:val="Titre2"/>
        <w:spacing w:before="0" w:after="0"/>
        <w:jc w:val="both"/>
        <w:rPr>
          <w:i w:val="0"/>
          <w:smallCaps/>
          <w:sz w:val="20"/>
          <w:szCs w:val="20"/>
        </w:rPr>
      </w:pPr>
      <w:r w:rsidRPr="00F15823">
        <w:rPr>
          <w:i w:val="0"/>
          <w:smallCaps/>
          <w:sz w:val="20"/>
          <w:szCs w:val="20"/>
        </w:rPr>
        <w:t>4</w:t>
      </w:r>
      <w:r w:rsidR="00F6562E" w:rsidRPr="00F15823">
        <w:rPr>
          <w:i w:val="0"/>
          <w:smallCaps/>
          <w:sz w:val="20"/>
          <w:szCs w:val="20"/>
        </w:rPr>
        <w:t>.</w:t>
      </w:r>
      <w:r w:rsidR="00C635C9" w:rsidRPr="00F15823">
        <w:rPr>
          <w:i w:val="0"/>
          <w:smallCaps/>
          <w:sz w:val="20"/>
          <w:szCs w:val="20"/>
        </w:rPr>
        <w:t>4</w:t>
      </w:r>
      <w:r w:rsidR="00F6562E" w:rsidRPr="00F15823">
        <w:rPr>
          <w:i w:val="0"/>
          <w:smallCaps/>
          <w:sz w:val="20"/>
          <w:szCs w:val="20"/>
        </w:rPr>
        <w:t xml:space="preserve"> – Groupements</w:t>
      </w:r>
      <w:bookmarkEnd w:id="26"/>
    </w:p>
    <w:p w14:paraId="0AAE56E1" w14:textId="77777777" w:rsidR="00236071" w:rsidRPr="00F15823" w:rsidRDefault="00236071" w:rsidP="00382F8F">
      <w:pPr>
        <w:jc w:val="both"/>
        <w:rPr>
          <w:rFonts w:ascii="Arial" w:hAnsi="Arial" w:cs="Arial"/>
          <w:sz w:val="20"/>
          <w:szCs w:val="20"/>
        </w:rPr>
      </w:pPr>
    </w:p>
    <w:p w14:paraId="4EF38167" w14:textId="0248EB46" w:rsidR="00F6562E" w:rsidRDefault="00F6562E" w:rsidP="00382F8F">
      <w:pPr>
        <w:jc w:val="both"/>
        <w:rPr>
          <w:rFonts w:ascii="Arial" w:hAnsi="Arial" w:cs="Arial"/>
          <w:sz w:val="20"/>
          <w:szCs w:val="20"/>
        </w:rPr>
      </w:pPr>
      <w:r w:rsidRPr="00F15823">
        <w:rPr>
          <w:rFonts w:ascii="Arial" w:hAnsi="Arial" w:cs="Arial"/>
          <w:sz w:val="20"/>
          <w:szCs w:val="20"/>
        </w:rPr>
        <w:t>Les candidats peuvent se présenter individuellement ou en groupement.</w:t>
      </w:r>
    </w:p>
    <w:p w14:paraId="5D47B846" w14:textId="77777777" w:rsidR="00236071" w:rsidRDefault="00236071" w:rsidP="00382F8F">
      <w:pPr>
        <w:jc w:val="both"/>
        <w:rPr>
          <w:rFonts w:ascii="Arial" w:hAnsi="Arial" w:cs="Arial"/>
          <w:sz w:val="20"/>
          <w:szCs w:val="20"/>
        </w:rPr>
      </w:pPr>
    </w:p>
    <w:p w14:paraId="30A054F5" w14:textId="3D668A40" w:rsidR="00426F34" w:rsidRDefault="000E519C" w:rsidP="00382F8F">
      <w:pPr>
        <w:jc w:val="both"/>
        <w:rPr>
          <w:rFonts w:ascii="Arial" w:hAnsi="Arial" w:cs="Arial"/>
          <w:sz w:val="20"/>
          <w:szCs w:val="20"/>
        </w:rPr>
      </w:pPr>
      <w:r w:rsidRPr="000E519C">
        <w:rPr>
          <w:rFonts w:ascii="Arial" w:hAnsi="Arial" w:cs="Arial"/>
          <w:sz w:val="20"/>
          <w:szCs w:val="20"/>
        </w:rPr>
        <w:t xml:space="preserve">Le pouvoir adjudicateur interdit aux candidats de présenter leurs offres en agissant à la fois en qualité de candidats individuels et de membres d’un ou plusieurs groupements, conformément à l’article </w:t>
      </w:r>
      <w:r w:rsidR="00981B87" w:rsidRPr="00981B87">
        <w:rPr>
          <w:rFonts w:ascii="Arial" w:hAnsi="Arial" w:cs="Arial"/>
          <w:sz w:val="20"/>
          <w:szCs w:val="20"/>
        </w:rPr>
        <w:t>R</w:t>
      </w:r>
      <w:r w:rsidR="001E5E81">
        <w:rPr>
          <w:rFonts w:ascii="Arial" w:hAnsi="Arial" w:cs="Arial"/>
          <w:sz w:val="20"/>
          <w:szCs w:val="20"/>
        </w:rPr>
        <w:t>.</w:t>
      </w:r>
      <w:r w:rsidR="00981B87" w:rsidRPr="00981B87">
        <w:rPr>
          <w:rFonts w:ascii="Arial" w:hAnsi="Arial" w:cs="Arial"/>
          <w:sz w:val="20"/>
          <w:szCs w:val="20"/>
        </w:rPr>
        <w:t>2142-21</w:t>
      </w:r>
      <w:r w:rsidR="00981B87">
        <w:rPr>
          <w:rFonts w:ascii="Arial" w:hAnsi="Arial" w:cs="Arial"/>
          <w:sz w:val="20"/>
          <w:szCs w:val="20"/>
        </w:rPr>
        <w:t xml:space="preserve"> du Code de la Commande Publique. </w:t>
      </w:r>
    </w:p>
    <w:p w14:paraId="11E7F560" w14:textId="77777777" w:rsidR="000E519C" w:rsidRDefault="000E519C" w:rsidP="00382F8F">
      <w:pPr>
        <w:jc w:val="both"/>
        <w:rPr>
          <w:rFonts w:ascii="Arial" w:hAnsi="Arial" w:cs="Arial"/>
          <w:color w:val="FF0000"/>
          <w:sz w:val="20"/>
          <w:szCs w:val="20"/>
        </w:rPr>
      </w:pPr>
    </w:p>
    <w:p w14:paraId="0ABD2A76" w14:textId="77777777" w:rsidR="00426F34" w:rsidRPr="00F15823" w:rsidRDefault="00426F34" w:rsidP="00382F8F">
      <w:pPr>
        <w:jc w:val="both"/>
        <w:rPr>
          <w:rFonts w:ascii="Arial" w:hAnsi="Arial" w:cs="Arial"/>
          <w:color w:val="FF0000"/>
          <w:sz w:val="20"/>
          <w:szCs w:val="20"/>
        </w:rPr>
      </w:pPr>
    </w:p>
    <w:p w14:paraId="1612A864" w14:textId="77777777" w:rsidR="00F6562E" w:rsidRPr="00F15823" w:rsidRDefault="00F6562E" w:rsidP="00382F8F">
      <w:pPr>
        <w:pStyle w:val="Titre2"/>
        <w:spacing w:before="0" w:after="0"/>
        <w:ind w:right="23"/>
        <w:jc w:val="both"/>
        <w:rPr>
          <w:bCs w:val="0"/>
          <w:i w:val="0"/>
          <w:sz w:val="20"/>
          <w:szCs w:val="20"/>
          <w:u w:val="single"/>
        </w:rPr>
      </w:pPr>
      <w:bookmarkStart w:id="27" w:name="_Toc251937742"/>
      <w:bookmarkEnd w:id="24"/>
      <w:r w:rsidRPr="00F15823">
        <w:rPr>
          <w:bCs w:val="0"/>
          <w:i w:val="0"/>
          <w:sz w:val="20"/>
          <w:szCs w:val="20"/>
          <w:u w:val="single"/>
        </w:rPr>
        <w:t xml:space="preserve">ARTICLE </w:t>
      </w:r>
      <w:r w:rsidR="00E228B6" w:rsidRPr="00F15823">
        <w:rPr>
          <w:bCs w:val="0"/>
          <w:i w:val="0"/>
          <w:sz w:val="20"/>
          <w:szCs w:val="20"/>
          <w:u w:val="single"/>
        </w:rPr>
        <w:t>5</w:t>
      </w:r>
      <w:r w:rsidR="002C06B8" w:rsidRPr="00F15823">
        <w:rPr>
          <w:bCs w:val="0"/>
          <w:i w:val="0"/>
          <w:sz w:val="20"/>
          <w:szCs w:val="20"/>
        </w:rPr>
        <w:t xml:space="preserve"> - </w:t>
      </w:r>
      <w:r w:rsidRPr="00F15823">
        <w:rPr>
          <w:bCs w:val="0"/>
          <w:i w:val="0"/>
          <w:sz w:val="20"/>
          <w:szCs w:val="20"/>
          <w:u w:val="single"/>
        </w:rPr>
        <w:t>DOSSIER DE CONSULTATION REMIS AUX CANDIDATS</w:t>
      </w:r>
      <w:bookmarkEnd w:id="27"/>
    </w:p>
    <w:p w14:paraId="64D2CEA8" w14:textId="77777777" w:rsidR="00426F34" w:rsidRDefault="00426F34" w:rsidP="00382F8F">
      <w:pPr>
        <w:pStyle w:val="Titre2"/>
        <w:spacing w:before="0" w:after="0"/>
        <w:jc w:val="both"/>
        <w:rPr>
          <w:i w:val="0"/>
          <w:iCs w:val="0"/>
          <w:smallCaps/>
          <w:sz w:val="20"/>
          <w:szCs w:val="20"/>
        </w:rPr>
      </w:pPr>
      <w:bookmarkStart w:id="28" w:name="_Toc251937743"/>
      <w:bookmarkStart w:id="29" w:name="OLE_LINK1"/>
      <w:bookmarkStart w:id="30" w:name="OLE_LINK5"/>
    </w:p>
    <w:p w14:paraId="064EE411" w14:textId="77777777" w:rsidR="00426F34" w:rsidRDefault="00426F34" w:rsidP="00382F8F">
      <w:pPr>
        <w:pStyle w:val="Titre2"/>
        <w:spacing w:before="0" w:after="0"/>
        <w:jc w:val="both"/>
        <w:rPr>
          <w:i w:val="0"/>
          <w:iCs w:val="0"/>
          <w:smallCaps/>
          <w:sz w:val="20"/>
          <w:szCs w:val="20"/>
        </w:rPr>
      </w:pPr>
    </w:p>
    <w:p w14:paraId="1B901C45" w14:textId="77777777" w:rsidR="00F6562E" w:rsidRPr="00F15823" w:rsidRDefault="00F6562E" w:rsidP="00382F8F">
      <w:pPr>
        <w:pStyle w:val="Titre2"/>
        <w:spacing w:before="0" w:after="0"/>
        <w:jc w:val="both"/>
        <w:rPr>
          <w:i w:val="0"/>
          <w:iCs w:val="0"/>
          <w:smallCaps/>
          <w:sz w:val="20"/>
          <w:szCs w:val="20"/>
        </w:rPr>
      </w:pPr>
      <w:r w:rsidRPr="00F15823">
        <w:rPr>
          <w:i w:val="0"/>
          <w:iCs w:val="0"/>
          <w:smallCaps/>
          <w:sz w:val="20"/>
          <w:szCs w:val="20"/>
        </w:rPr>
        <w:t>5.</w:t>
      </w:r>
      <w:r w:rsidR="00E228B6" w:rsidRPr="00F15823">
        <w:rPr>
          <w:i w:val="0"/>
          <w:iCs w:val="0"/>
          <w:smallCaps/>
          <w:sz w:val="20"/>
          <w:szCs w:val="20"/>
        </w:rPr>
        <w:t>1</w:t>
      </w:r>
      <w:r w:rsidRPr="00F15823">
        <w:rPr>
          <w:i w:val="0"/>
          <w:iCs w:val="0"/>
          <w:smallCaps/>
          <w:sz w:val="20"/>
          <w:szCs w:val="20"/>
        </w:rPr>
        <w:t xml:space="preserve"> – Modalités de retrait des dossier</w:t>
      </w:r>
      <w:bookmarkEnd w:id="28"/>
      <w:r w:rsidR="00CE340F">
        <w:rPr>
          <w:i w:val="0"/>
          <w:iCs w:val="0"/>
          <w:smallCaps/>
          <w:sz w:val="20"/>
          <w:szCs w:val="20"/>
        </w:rPr>
        <w:t>s</w:t>
      </w:r>
    </w:p>
    <w:bookmarkEnd w:id="29"/>
    <w:bookmarkEnd w:id="30"/>
    <w:p w14:paraId="02995079" w14:textId="77777777" w:rsidR="00F6562E" w:rsidRPr="00BF606E" w:rsidRDefault="00F6562E" w:rsidP="00382F8F">
      <w:pPr>
        <w:autoSpaceDE w:val="0"/>
        <w:autoSpaceDN w:val="0"/>
        <w:adjustRightInd w:val="0"/>
        <w:jc w:val="both"/>
        <w:rPr>
          <w:rFonts w:ascii="Arial" w:hAnsi="Arial" w:cs="Arial"/>
          <w:color w:val="FF0000"/>
          <w:sz w:val="20"/>
          <w:szCs w:val="20"/>
          <w:u w:val="single"/>
        </w:rPr>
      </w:pPr>
    </w:p>
    <w:p w14:paraId="4EB0D76C" w14:textId="77777777" w:rsidR="005A0BF8" w:rsidRPr="00BF606E" w:rsidRDefault="00F6562E" w:rsidP="005A0BF8">
      <w:pPr>
        <w:pStyle w:val="Corpsdetexte2"/>
        <w:rPr>
          <w:rFonts w:ascii="Arial" w:hAnsi="Arial" w:cs="Arial"/>
          <w:b/>
          <w:color w:val="000000"/>
        </w:rPr>
      </w:pPr>
      <w:r w:rsidRPr="00BF606E">
        <w:rPr>
          <w:rFonts w:ascii="Arial" w:hAnsi="Arial" w:cs="Arial"/>
        </w:rPr>
        <w:t>L</w:t>
      </w:r>
      <w:r w:rsidR="005A0BF8">
        <w:rPr>
          <w:rFonts w:ascii="Arial" w:hAnsi="Arial" w:cs="Arial"/>
        </w:rPr>
        <w:t>e dossier de consultation est à retirer</w:t>
      </w:r>
      <w:r w:rsidRPr="00BF606E">
        <w:rPr>
          <w:rFonts w:ascii="Arial" w:hAnsi="Arial" w:cs="Arial"/>
        </w:rPr>
        <w:t xml:space="preserve"> gratuitement par les candidats jusqu’à la d</w:t>
      </w:r>
      <w:r w:rsidR="00BF606E" w:rsidRPr="00BF606E">
        <w:rPr>
          <w:rFonts w:ascii="Arial" w:hAnsi="Arial" w:cs="Arial"/>
        </w:rPr>
        <w:t>ate limite de remise des offres par téléchargement</w:t>
      </w:r>
      <w:r w:rsidR="0017235E" w:rsidRPr="00BF606E">
        <w:rPr>
          <w:rFonts w:ascii="Arial" w:hAnsi="Arial" w:cs="Arial"/>
          <w:color w:val="000000"/>
        </w:rPr>
        <w:t xml:space="preserve"> </w:t>
      </w:r>
      <w:r w:rsidR="0017235E" w:rsidRPr="00BF606E">
        <w:rPr>
          <w:rFonts w:ascii="Arial" w:hAnsi="Arial" w:cs="Arial"/>
          <w:b/>
          <w:color w:val="000000"/>
        </w:rPr>
        <w:t>sur</w:t>
      </w:r>
      <w:r w:rsidR="0081043D" w:rsidRPr="00BF606E">
        <w:rPr>
          <w:rFonts w:ascii="Arial" w:hAnsi="Arial" w:cs="Arial"/>
          <w:b/>
          <w:color w:val="000000"/>
        </w:rPr>
        <w:t xml:space="preserve"> la plate-forme dématérialisée</w:t>
      </w:r>
      <w:r w:rsidR="0081043D" w:rsidRPr="00BF606E">
        <w:rPr>
          <w:rFonts w:ascii="Arial" w:hAnsi="Arial" w:cs="Arial"/>
          <w:color w:val="000000"/>
        </w:rPr>
        <w:t xml:space="preserve"> </w:t>
      </w:r>
      <w:r w:rsidR="006D6C6E" w:rsidRPr="00BF606E">
        <w:rPr>
          <w:rFonts w:ascii="Arial" w:hAnsi="Arial" w:cs="Arial"/>
          <w:color w:val="000000"/>
        </w:rPr>
        <w:t>P</w:t>
      </w:r>
      <w:r w:rsidR="005A0743">
        <w:rPr>
          <w:rFonts w:ascii="Arial" w:hAnsi="Arial" w:cs="Arial"/>
          <w:color w:val="000000"/>
        </w:rPr>
        <w:t>LACE</w:t>
      </w:r>
      <w:r w:rsidR="006D6C6E" w:rsidRPr="00BF606E">
        <w:rPr>
          <w:rFonts w:ascii="Arial" w:hAnsi="Arial" w:cs="Arial"/>
          <w:color w:val="000000"/>
        </w:rPr>
        <w:t xml:space="preserve"> (Pla</w:t>
      </w:r>
      <w:r w:rsidR="005A0743">
        <w:rPr>
          <w:rFonts w:ascii="Arial" w:hAnsi="Arial" w:cs="Arial"/>
          <w:color w:val="000000"/>
        </w:rPr>
        <w:t>teforme des achats de l’Etat</w:t>
      </w:r>
      <w:r w:rsidR="006D6C6E" w:rsidRPr="00BF606E">
        <w:rPr>
          <w:rFonts w:ascii="Arial" w:hAnsi="Arial" w:cs="Arial"/>
          <w:color w:val="000000"/>
        </w:rPr>
        <w:t>) :</w:t>
      </w:r>
      <w:r w:rsidR="00BF606E" w:rsidRPr="00BF606E">
        <w:rPr>
          <w:rFonts w:ascii="Arial" w:hAnsi="Arial" w:cs="Arial"/>
          <w:color w:val="000000"/>
        </w:rPr>
        <w:t xml:space="preserve"> </w:t>
      </w:r>
    </w:p>
    <w:p w14:paraId="71451D2E" w14:textId="77777777" w:rsidR="006D6C6E" w:rsidRPr="00BF606E" w:rsidRDefault="00CF30EE" w:rsidP="00382F8F">
      <w:pPr>
        <w:ind w:right="-286"/>
        <w:jc w:val="both"/>
        <w:rPr>
          <w:rFonts w:ascii="Arial" w:hAnsi="Arial" w:cs="Arial"/>
          <w:b/>
          <w:color w:val="000000"/>
          <w:sz w:val="20"/>
          <w:szCs w:val="20"/>
        </w:rPr>
      </w:pPr>
      <w:r w:rsidRPr="00BF606E">
        <w:rPr>
          <w:rFonts w:ascii="Arial" w:hAnsi="Arial" w:cs="Arial"/>
          <w:b/>
          <w:color w:val="000000"/>
          <w:sz w:val="20"/>
          <w:szCs w:val="20"/>
        </w:rPr>
        <w:t xml:space="preserve">directement via le lien suivant : </w:t>
      </w:r>
    </w:p>
    <w:p w14:paraId="7C115138" w14:textId="24705EE5" w:rsidR="00A617EE" w:rsidRDefault="00A617EE" w:rsidP="00382F8F">
      <w:pPr>
        <w:pStyle w:val="Titre2"/>
        <w:spacing w:before="0" w:after="0"/>
        <w:jc w:val="both"/>
        <w:rPr>
          <w:i w:val="0"/>
          <w:iCs w:val="0"/>
          <w:smallCaps/>
          <w:sz w:val="20"/>
          <w:szCs w:val="20"/>
        </w:rPr>
      </w:pPr>
      <w:bookmarkStart w:id="31" w:name="_Toc251937744"/>
    </w:p>
    <w:p w14:paraId="7B197284" w14:textId="4FC9E027" w:rsidR="00C9786B" w:rsidRDefault="00C9786B" w:rsidP="00C9786B">
      <w:hyperlink r:id="rId9" w:history="1">
        <w:r w:rsidRPr="00D8552C">
          <w:rPr>
            <w:rStyle w:val="Lienhypertexte"/>
          </w:rPr>
          <w:t>https://www.marches-publics.gouv.fr/?page=entreprise.EntrepriseAdvancedSearch&amp;AllCons&amp;refConsultation=687044&amp;orgAcronyme=f5j</w:t>
        </w:r>
      </w:hyperlink>
    </w:p>
    <w:p w14:paraId="0E5863DF" w14:textId="7B3114D2" w:rsidR="00C9786B" w:rsidRDefault="00C9786B" w:rsidP="00C9786B"/>
    <w:p w14:paraId="24F8A471" w14:textId="77777777" w:rsidR="00C9786B" w:rsidRPr="00C9786B" w:rsidRDefault="00C9786B" w:rsidP="00C9786B"/>
    <w:p w14:paraId="05F548DE" w14:textId="77777777" w:rsidR="00C9786B" w:rsidRPr="00C9786B" w:rsidRDefault="00C9786B" w:rsidP="00C9786B"/>
    <w:p w14:paraId="3F65D19F" w14:textId="77777777" w:rsidR="00A617EE" w:rsidRDefault="00A617EE" w:rsidP="00382F8F">
      <w:pPr>
        <w:pStyle w:val="Titre2"/>
        <w:spacing w:before="0" w:after="0"/>
        <w:jc w:val="both"/>
        <w:rPr>
          <w:i w:val="0"/>
          <w:iCs w:val="0"/>
          <w:smallCaps/>
          <w:sz w:val="20"/>
          <w:szCs w:val="20"/>
        </w:rPr>
      </w:pPr>
    </w:p>
    <w:p w14:paraId="40279967" w14:textId="77777777" w:rsidR="004E2886" w:rsidRPr="00F15823" w:rsidRDefault="00671C77" w:rsidP="00382F8F">
      <w:pPr>
        <w:pStyle w:val="Titre2"/>
        <w:spacing w:before="0" w:after="0"/>
        <w:jc w:val="both"/>
        <w:rPr>
          <w:i w:val="0"/>
          <w:iCs w:val="0"/>
          <w:smallCaps/>
          <w:sz w:val="20"/>
          <w:szCs w:val="20"/>
        </w:rPr>
      </w:pPr>
      <w:r w:rsidRPr="009A2397">
        <w:rPr>
          <w:i w:val="0"/>
          <w:iCs w:val="0"/>
          <w:smallCaps/>
          <w:sz w:val="20"/>
          <w:szCs w:val="20"/>
        </w:rPr>
        <w:t>5.2 – Contenu du dossier</w:t>
      </w:r>
      <w:r w:rsidRPr="00F15823">
        <w:rPr>
          <w:i w:val="0"/>
          <w:iCs w:val="0"/>
          <w:smallCaps/>
          <w:sz w:val="20"/>
          <w:szCs w:val="20"/>
        </w:rPr>
        <w:t xml:space="preserve"> de consultation</w:t>
      </w:r>
      <w:bookmarkEnd w:id="31"/>
    </w:p>
    <w:p w14:paraId="4A34D9B0" w14:textId="77777777" w:rsidR="004E2886" w:rsidRPr="00017B6A" w:rsidRDefault="004E2886" w:rsidP="00382F8F">
      <w:pPr>
        <w:jc w:val="both"/>
        <w:rPr>
          <w:rFonts w:ascii="Arial" w:hAnsi="Arial" w:cs="Arial"/>
          <w:sz w:val="20"/>
          <w:szCs w:val="20"/>
        </w:rPr>
      </w:pPr>
    </w:p>
    <w:p w14:paraId="68900389" w14:textId="77777777" w:rsidR="00AF5E18" w:rsidRPr="00017B6A" w:rsidRDefault="0010251F" w:rsidP="00017B6A">
      <w:pPr>
        <w:pStyle w:val="Corpsdetexte2"/>
        <w:rPr>
          <w:rFonts w:ascii="Arial" w:hAnsi="Arial" w:cs="Arial"/>
        </w:rPr>
      </w:pPr>
      <w:r w:rsidRPr="00017B6A">
        <w:rPr>
          <w:rFonts w:ascii="Arial" w:hAnsi="Arial" w:cs="Arial"/>
        </w:rPr>
        <w:t xml:space="preserve">Le dossier consultation </w:t>
      </w:r>
      <w:r w:rsidR="002C06B8" w:rsidRPr="00017B6A">
        <w:rPr>
          <w:rFonts w:ascii="Arial" w:hAnsi="Arial" w:cs="Arial"/>
        </w:rPr>
        <w:t>est</w:t>
      </w:r>
      <w:r w:rsidRPr="00017B6A">
        <w:rPr>
          <w:rFonts w:ascii="Arial" w:hAnsi="Arial" w:cs="Arial"/>
        </w:rPr>
        <w:t xml:space="preserve"> gratuit e</w:t>
      </w:r>
      <w:r w:rsidR="00017B6A" w:rsidRPr="00017B6A">
        <w:rPr>
          <w:rFonts w:ascii="Arial" w:hAnsi="Arial" w:cs="Arial"/>
        </w:rPr>
        <w:t>t à retirer par les candidats. Il contient les pièces suivantes</w:t>
      </w:r>
      <w:r w:rsidR="007D6D03" w:rsidRPr="00017B6A">
        <w:rPr>
          <w:rFonts w:ascii="Arial" w:hAnsi="Arial" w:cs="Arial"/>
        </w:rPr>
        <w:t> :</w:t>
      </w:r>
    </w:p>
    <w:p w14:paraId="77E48D5C" w14:textId="77777777" w:rsidR="004523BA" w:rsidRPr="00017B6A" w:rsidRDefault="004523BA" w:rsidP="00382F8F">
      <w:pPr>
        <w:jc w:val="both"/>
        <w:rPr>
          <w:rFonts w:ascii="Arial" w:hAnsi="Arial" w:cs="Arial"/>
          <w:sz w:val="20"/>
          <w:szCs w:val="20"/>
        </w:rPr>
      </w:pPr>
    </w:p>
    <w:p w14:paraId="7D2883A6" w14:textId="77777777" w:rsidR="0032393F" w:rsidRDefault="0032393F" w:rsidP="0032393F">
      <w:pPr>
        <w:numPr>
          <w:ilvl w:val="0"/>
          <w:numId w:val="2"/>
        </w:numPr>
        <w:jc w:val="both"/>
        <w:rPr>
          <w:rFonts w:ascii="Arial" w:hAnsi="Arial" w:cs="Arial"/>
          <w:sz w:val="20"/>
          <w:szCs w:val="20"/>
        </w:rPr>
      </w:pPr>
      <w:bookmarkStart w:id="32" w:name="_Toc251937745"/>
      <w:r w:rsidRPr="00DE7864">
        <w:rPr>
          <w:rFonts w:ascii="Arial" w:hAnsi="Arial" w:cs="Arial"/>
          <w:sz w:val="20"/>
          <w:szCs w:val="20"/>
        </w:rPr>
        <w:t xml:space="preserve">le </w:t>
      </w:r>
      <w:r w:rsidRPr="00DE7864">
        <w:rPr>
          <w:rFonts w:ascii="Arial" w:hAnsi="Arial" w:cs="Arial"/>
          <w:b/>
          <w:sz w:val="20"/>
          <w:szCs w:val="20"/>
        </w:rPr>
        <w:t>dossier des pièces administratives et financières</w:t>
      </w:r>
      <w:r w:rsidRPr="00DE7864">
        <w:rPr>
          <w:rFonts w:ascii="Arial" w:hAnsi="Arial" w:cs="Arial"/>
          <w:sz w:val="20"/>
          <w:szCs w:val="20"/>
        </w:rPr>
        <w:t xml:space="preserve"> comprenant</w:t>
      </w:r>
      <w:r>
        <w:rPr>
          <w:rFonts w:ascii="Arial" w:hAnsi="Arial" w:cs="Arial"/>
          <w:sz w:val="20"/>
          <w:szCs w:val="20"/>
        </w:rPr>
        <w:t> :</w:t>
      </w:r>
    </w:p>
    <w:p w14:paraId="164F8333" w14:textId="77777777" w:rsidR="0032393F" w:rsidRDefault="0032393F" w:rsidP="0032393F">
      <w:pPr>
        <w:pStyle w:val="Paragraphedeliste"/>
        <w:numPr>
          <w:ilvl w:val="0"/>
          <w:numId w:val="1"/>
        </w:numPr>
        <w:jc w:val="both"/>
        <w:rPr>
          <w:rFonts w:ascii="Arial" w:hAnsi="Arial" w:cs="Arial"/>
          <w:sz w:val="20"/>
          <w:szCs w:val="20"/>
        </w:rPr>
      </w:pPr>
      <w:r>
        <w:rPr>
          <w:rFonts w:ascii="Arial" w:hAnsi="Arial" w:cs="Arial"/>
          <w:sz w:val="20"/>
          <w:szCs w:val="20"/>
        </w:rPr>
        <w:t>L</w:t>
      </w:r>
      <w:r w:rsidRPr="00630BB7">
        <w:rPr>
          <w:rFonts w:ascii="Arial" w:hAnsi="Arial" w:cs="Arial"/>
          <w:sz w:val="20"/>
          <w:szCs w:val="20"/>
        </w:rPr>
        <w:t>e présent règlement de consultation</w:t>
      </w:r>
    </w:p>
    <w:p w14:paraId="0368F3CD" w14:textId="77777777" w:rsidR="0032393F" w:rsidRPr="00630BB7" w:rsidRDefault="0032393F" w:rsidP="0032393F">
      <w:pPr>
        <w:pStyle w:val="Paragraphedeliste"/>
        <w:numPr>
          <w:ilvl w:val="0"/>
          <w:numId w:val="1"/>
        </w:numPr>
        <w:jc w:val="both"/>
        <w:rPr>
          <w:rFonts w:ascii="Arial" w:hAnsi="Arial" w:cs="Arial"/>
          <w:sz w:val="20"/>
          <w:szCs w:val="20"/>
        </w:rPr>
      </w:pPr>
      <w:r>
        <w:rPr>
          <w:rFonts w:ascii="Arial" w:hAnsi="Arial" w:cs="Arial"/>
          <w:sz w:val="20"/>
          <w:szCs w:val="20"/>
        </w:rPr>
        <w:t>L’acte d’engagement</w:t>
      </w:r>
    </w:p>
    <w:p w14:paraId="6C5DC2C2" w14:textId="77777777" w:rsidR="0032393F" w:rsidRDefault="0032393F" w:rsidP="0032393F">
      <w:pPr>
        <w:pStyle w:val="Paragraphedeliste"/>
        <w:numPr>
          <w:ilvl w:val="0"/>
          <w:numId w:val="28"/>
        </w:numPr>
        <w:ind w:left="1418"/>
        <w:jc w:val="both"/>
        <w:rPr>
          <w:rFonts w:ascii="Arial" w:hAnsi="Arial" w:cs="Arial"/>
          <w:sz w:val="20"/>
          <w:szCs w:val="20"/>
        </w:rPr>
      </w:pPr>
      <w:r>
        <w:rPr>
          <w:rFonts w:ascii="Arial" w:hAnsi="Arial" w:cs="Arial"/>
          <w:sz w:val="20"/>
          <w:szCs w:val="20"/>
        </w:rPr>
        <w:t xml:space="preserve">l’annexe 1 relative à(aux) </w:t>
      </w:r>
      <w:r w:rsidRPr="00630BB7">
        <w:rPr>
          <w:rFonts w:ascii="Arial" w:hAnsi="Arial" w:cs="Arial"/>
          <w:sz w:val="20"/>
          <w:szCs w:val="20"/>
        </w:rPr>
        <w:t>acte(s) de sous-traitance,</w:t>
      </w:r>
    </w:p>
    <w:p w14:paraId="64056AA9" w14:textId="2134D47D" w:rsidR="0032393F" w:rsidRDefault="0032393F" w:rsidP="0032393F">
      <w:pPr>
        <w:pStyle w:val="Paragraphedeliste"/>
        <w:numPr>
          <w:ilvl w:val="0"/>
          <w:numId w:val="28"/>
        </w:numPr>
        <w:ind w:left="1418"/>
        <w:jc w:val="both"/>
        <w:rPr>
          <w:rFonts w:ascii="Arial" w:hAnsi="Arial" w:cs="Arial"/>
          <w:sz w:val="20"/>
          <w:szCs w:val="20"/>
        </w:rPr>
      </w:pPr>
      <w:r w:rsidRPr="00630BB7">
        <w:rPr>
          <w:rFonts w:ascii="Arial" w:hAnsi="Arial" w:cs="Arial"/>
          <w:sz w:val="20"/>
          <w:szCs w:val="20"/>
        </w:rPr>
        <w:t xml:space="preserve">l’annexe 2 </w:t>
      </w:r>
      <w:r>
        <w:rPr>
          <w:rFonts w:ascii="Arial" w:hAnsi="Arial" w:cs="Arial"/>
          <w:sz w:val="20"/>
          <w:szCs w:val="20"/>
        </w:rPr>
        <w:t xml:space="preserve">relative à la </w:t>
      </w:r>
      <w:r w:rsidRPr="00630BB7">
        <w:rPr>
          <w:rFonts w:ascii="Arial" w:hAnsi="Arial" w:cs="Arial"/>
          <w:sz w:val="20"/>
          <w:szCs w:val="20"/>
        </w:rPr>
        <w:t>répartition en cas de groupement co</w:t>
      </w:r>
      <w:r>
        <w:rPr>
          <w:rFonts w:ascii="Arial" w:hAnsi="Arial" w:cs="Arial"/>
          <w:sz w:val="20"/>
          <w:szCs w:val="20"/>
        </w:rPr>
        <w:t>njoint à remplir le cas échéant</w:t>
      </w:r>
      <w:r w:rsidRPr="00630BB7">
        <w:rPr>
          <w:rFonts w:ascii="Arial" w:hAnsi="Arial" w:cs="Arial"/>
          <w:sz w:val="20"/>
          <w:szCs w:val="20"/>
        </w:rPr>
        <w:t>,</w:t>
      </w:r>
    </w:p>
    <w:p w14:paraId="3ED9BBAC" w14:textId="77777777" w:rsidR="0032393F" w:rsidRDefault="0032393F" w:rsidP="0032393F">
      <w:pPr>
        <w:pStyle w:val="Paragraphedeliste"/>
        <w:numPr>
          <w:ilvl w:val="0"/>
          <w:numId w:val="1"/>
        </w:numPr>
        <w:jc w:val="both"/>
        <w:rPr>
          <w:rFonts w:ascii="Arial" w:hAnsi="Arial" w:cs="Arial"/>
          <w:sz w:val="20"/>
          <w:szCs w:val="20"/>
        </w:rPr>
      </w:pPr>
      <w:r w:rsidRPr="00630BB7">
        <w:rPr>
          <w:rFonts w:ascii="Arial" w:hAnsi="Arial" w:cs="Arial"/>
          <w:sz w:val="20"/>
          <w:szCs w:val="20"/>
        </w:rPr>
        <w:t xml:space="preserve">le Cahier des Clauses Administratives Particulières (CCAP) commun à tous les lots et </w:t>
      </w:r>
      <w:r>
        <w:rPr>
          <w:rFonts w:ascii="Arial" w:hAnsi="Arial" w:cs="Arial"/>
          <w:sz w:val="20"/>
          <w:szCs w:val="20"/>
        </w:rPr>
        <w:t xml:space="preserve">ses annexes : </w:t>
      </w:r>
    </w:p>
    <w:p w14:paraId="42018D00" w14:textId="77777777" w:rsidR="0032393F" w:rsidRPr="003A3750" w:rsidRDefault="0032393F" w:rsidP="0032393F">
      <w:pPr>
        <w:pStyle w:val="Paragraphedeliste"/>
        <w:numPr>
          <w:ilvl w:val="1"/>
          <w:numId w:val="1"/>
        </w:numPr>
        <w:jc w:val="both"/>
        <w:rPr>
          <w:rFonts w:ascii="Arial" w:hAnsi="Arial" w:cs="Arial"/>
          <w:sz w:val="20"/>
          <w:szCs w:val="20"/>
        </w:rPr>
      </w:pPr>
      <w:r w:rsidRPr="003A3750">
        <w:rPr>
          <w:rFonts w:ascii="Arial" w:hAnsi="Arial" w:cs="Arial"/>
          <w:sz w:val="20"/>
          <w:szCs w:val="20"/>
        </w:rPr>
        <w:t>l’annexe 1 relative à la clause d</w:t>
      </w:r>
      <w:r>
        <w:rPr>
          <w:rFonts w:ascii="Arial" w:hAnsi="Arial" w:cs="Arial"/>
          <w:sz w:val="20"/>
          <w:szCs w:val="20"/>
        </w:rPr>
        <w:t>’engagement d</w:t>
      </w:r>
      <w:r w:rsidRPr="003A3750">
        <w:rPr>
          <w:rFonts w:ascii="Arial" w:hAnsi="Arial" w:cs="Arial"/>
          <w:sz w:val="20"/>
          <w:szCs w:val="20"/>
        </w:rPr>
        <w:t>’insertion</w:t>
      </w:r>
      <w:r>
        <w:rPr>
          <w:rFonts w:ascii="Arial" w:hAnsi="Arial" w:cs="Arial"/>
          <w:sz w:val="20"/>
          <w:szCs w:val="20"/>
        </w:rPr>
        <w:t>,</w:t>
      </w:r>
      <w:r w:rsidRPr="003A3750">
        <w:rPr>
          <w:rFonts w:ascii="Arial" w:hAnsi="Arial" w:cs="Arial"/>
          <w:sz w:val="20"/>
          <w:szCs w:val="20"/>
        </w:rPr>
        <w:t xml:space="preserve"> </w:t>
      </w:r>
    </w:p>
    <w:p w14:paraId="508B18D5" w14:textId="77777777" w:rsidR="0032393F" w:rsidRDefault="0032393F" w:rsidP="0032393F">
      <w:pPr>
        <w:pStyle w:val="Paragraphedeliste"/>
        <w:numPr>
          <w:ilvl w:val="1"/>
          <w:numId w:val="1"/>
        </w:numPr>
        <w:jc w:val="both"/>
        <w:rPr>
          <w:rFonts w:ascii="Arial" w:hAnsi="Arial" w:cs="Arial"/>
          <w:sz w:val="20"/>
          <w:szCs w:val="20"/>
        </w:rPr>
      </w:pPr>
      <w:r w:rsidRPr="003A3750">
        <w:rPr>
          <w:rFonts w:ascii="Arial" w:hAnsi="Arial" w:cs="Arial"/>
          <w:sz w:val="20"/>
          <w:szCs w:val="20"/>
        </w:rPr>
        <w:t>l’annexe 2 relative au service d’échange électronique de gestion financière des travaux,</w:t>
      </w:r>
    </w:p>
    <w:p w14:paraId="0344896F" w14:textId="77B596CE" w:rsidR="0032393F" w:rsidRDefault="0032393F" w:rsidP="0032393F">
      <w:pPr>
        <w:pStyle w:val="Paragraphedeliste"/>
        <w:numPr>
          <w:ilvl w:val="0"/>
          <w:numId w:val="1"/>
        </w:numPr>
        <w:jc w:val="both"/>
        <w:rPr>
          <w:rFonts w:ascii="Arial" w:hAnsi="Arial" w:cs="Arial"/>
          <w:sz w:val="20"/>
          <w:szCs w:val="20"/>
        </w:rPr>
      </w:pPr>
      <w:r w:rsidRPr="00630BB7">
        <w:rPr>
          <w:rFonts w:ascii="Arial" w:hAnsi="Arial" w:cs="Arial"/>
          <w:sz w:val="20"/>
          <w:szCs w:val="20"/>
        </w:rPr>
        <w:t xml:space="preserve">le calendrier </w:t>
      </w:r>
      <w:r>
        <w:rPr>
          <w:rFonts w:ascii="Arial" w:hAnsi="Arial" w:cs="Arial"/>
          <w:sz w:val="20"/>
          <w:szCs w:val="20"/>
        </w:rPr>
        <w:t xml:space="preserve">général </w:t>
      </w:r>
      <w:r w:rsidRPr="00630BB7">
        <w:rPr>
          <w:rFonts w:ascii="Arial" w:hAnsi="Arial" w:cs="Arial"/>
          <w:sz w:val="20"/>
          <w:szCs w:val="20"/>
        </w:rPr>
        <w:t>prévisionnel</w:t>
      </w:r>
      <w:r w:rsidR="00B232CC">
        <w:rPr>
          <w:rFonts w:ascii="Arial" w:hAnsi="Arial" w:cs="Arial"/>
          <w:sz w:val="20"/>
          <w:szCs w:val="20"/>
        </w:rPr>
        <w:t xml:space="preserve"> transmis en cours de consultation, </w:t>
      </w:r>
    </w:p>
    <w:p w14:paraId="775929EF" w14:textId="0AC6B0A2" w:rsidR="0032393F" w:rsidRDefault="00E5227D" w:rsidP="0032393F">
      <w:pPr>
        <w:numPr>
          <w:ilvl w:val="0"/>
          <w:numId w:val="1"/>
        </w:numPr>
        <w:jc w:val="both"/>
        <w:rPr>
          <w:rFonts w:ascii="Arial" w:hAnsi="Arial" w:cs="Arial"/>
          <w:color w:val="000000"/>
          <w:sz w:val="20"/>
          <w:szCs w:val="20"/>
        </w:rPr>
      </w:pPr>
      <w:r>
        <w:rPr>
          <w:rFonts w:ascii="Arial" w:hAnsi="Arial" w:cs="Arial"/>
          <w:color w:val="000000"/>
          <w:sz w:val="20"/>
          <w:szCs w:val="20"/>
        </w:rPr>
        <w:t>pour les lots C</w:t>
      </w:r>
      <w:r w:rsidR="00CC0E49">
        <w:rPr>
          <w:rFonts w:ascii="Arial" w:hAnsi="Arial" w:cs="Arial"/>
          <w:color w:val="000000"/>
          <w:sz w:val="20"/>
          <w:szCs w:val="20"/>
        </w:rPr>
        <w:t>3, C7 et C8</w:t>
      </w:r>
      <w:r>
        <w:rPr>
          <w:rFonts w:ascii="Arial" w:hAnsi="Arial" w:cs="Arial"/>
          <w:color w:val="000000"/>
          <w:sz w:val="20"/>
          <w:szCs w:val="20"/>
        </w:rPr>
        <w:t xml:space="preserve"> : </w:t>
      </w:r>
      <w:r w:rsidR="0032393F" w:rsidRPr="000632FB">
        <w:rPr>
          <w:rFonts w:ascii="Arial" w:hAnsi="Arial" w:cs="Arial"/>
          <w:color w:val="000000"/>
          <w:sz w:val="20"/>
          <w:szCs w:val="20"/>
        </w:rPr>
        <w:t>la Décomposition du Prix Global et Forfaitaire (DPGF) qui servira de base uniquement au calcul de décomptes mensuels. Les prix unitaires seront utilisés au premier chef du règlement des travaux modificatifs et/ou supplémentaires.</w:t>
      </w:r>
    </w:p>
    <w:p w14:paraId="32AAA206" w14:textId="47D60856" w:rsidR="0032393F" w:rsidRDefault="00CC0E49" w:rsidP="0032393F">
      <w:pPr>
        <w:numPr>
          <w:ilvl w:val="0"/>
          <w:numId w:val="1"/>
        </w:numPr>
        <w:jc w:val="both"/>
        <w:rPr>
          <w:rFonts w:ascii="Arial" w:hAnsi="Arial" w:cs="Arial"/>
          <w:color w:val="000000"/>
          <w:sz w:val="20"/>
          <w:szCs w:val="20"/>
        </w:rPr>
      </w:pPr>
      <w:r>
        <w:rPr>
          <w:rFonts w:ascii="Arial" w:hAnsi="Arial" w:cs="Arial"/>
          <w:color w:val="000000"/>
          <w:sz w:val="20"/>
          <w:szCs w:val="20"/>
        </w:rPr>
        <w:t>Pour le lot</w:t>
      </w:r>
      <w:r w:rsidR="00E5227D">
        <w:rPr>
          <w:rFonts w:ascii="Arial" w:hAnsi="Arial" w:cs="Arial"/>
          <w:color w:val="000000"/>
          <w:sz w:val="20"/>
          <w:szCs w:val="20"/>
        </w:rPr>
        <w:t xml:space="preserve"> C</w:t>
      </w:r>
      <w:r>
        <w:rPr>
          <w:rFonts w:ascii="Arial" w:hAnsi="Arial" w:cs="Arial"/>
          <w:color w:val="000000"/>
          <w:sz w:val="20"/>
          <w:szCs w:val="20"/>
        </w:rPr>
        <w:t>3</w:t>
      </w:r>
      <w:r w:rsidR="00E5227D">
        <w:rPr>
          <w:rFonts w:ascii="Arial" w:hAnsi="Arial" w:cs="Arial"/>
          <w:color w:val="000000"/>
          <w:sz w:val="20"/>
          <w:szCs w:val="20"/>
        </w:rPr>
        <w:t xml:space="preserve"> : </w:t>
      </w:r>
      <w:r w:rsidR="0032393F" w:rsidRPr="005E7B06">
        <w:rPr>
          <w:rFonts w:ascii="Arial" w:hAnsi="Arial" w:cs="Arial"/>
          <w:color w:val="000000"/>
          <w:sz w:val="20"/>
          <w:szCs w:val="20"/>
        </w:rPr>
        <w:t>Le Bordereau de Prix Unitaires (BPU),</w:t>
      </w:r>
    </w:p>
    <w:p w14:paraId="55BDE2FF" w14:textId="78A43B38" w:rsidR="00E5227D" w:rsidRPr="005E7B06" w:rsidRDefault="00CC0E49" w:rsidP="0032393F">
      <w:pPr>
        <w:numPr>
          <w:ilvl w:val="0"/>
          <w:numId w:val="1"/>
        </w:numPr>
        <w:jc w:val="both"/>
        <w:rPr>
          <w:rFonts w:ascii="Arial" w:hAnsi="Arial" w:cs="Arial"/>
          <w:color w:val="000000"/>
          <w:sz w:val="20"/>
          <w:szCs w:val="20"/>
        </w:rPr>
      </w:pPr>
      <w:r>
        <w:rPr>
          <w:rFonts w:ascii="Arial" w:hAnsi="Arial" w:cs="Arial"/>
          <w:color w:val="000000"/>
          <w:sz w:val="20"/>
          <w:szCs w:val="20"/>
        </w:rPr>
        <w:t>Pour le lot C3 </w:t>
      </w:r>
      <w:r w:rsidR="00E5227D">
        <w:rPr>
          <w:rFonts w:ascii="Arial" w:hAnsi="Arial" w:cs="Arial"/>
          <w:color w:val="000000"/>
          <w:sz w:val="20"/>
          <w:szCs w:val="20"/>
        </w:rPr>
        <w:t>: le Détail Quantitatif Estimatif (DQE).</w:t>
      </w:r>
    </w:p>
    <w:p w14:paraId="571695D2" w14:textId="77777777" w:rsidR="0032393F" w:rsidRPr="00F15823" w:rsidRDefault="0032393F" w:rsidP="0032393F">
      <w:pPr>
        <w:jc w:val="both"/>
        <w:rPr>
          <w:rFonts w:ascii="Arial" w:hAnsi="Arial" w:cs="Arial"/>
          <w:sz w:val="20"/>
          <w:szCs w:val="20"/>
        </w:rPr>
      </w:pPr>
    </w:p>
    <w:p w14:paraId="187E8ABC" w14:textId="77777777" w:rsidR="0032393F" w:rsidRPr="00F15823" w:rsidRDefault="0032393F" w:rsidP="0032393F">
      <w:pPr>
        <w:numPr>
          <w:ilvl w:val="0"/>
          <w:numId w:val="2"/>
        </w:numPr>
        <w:jc w:val="both"/>
        <w:rPr>
          <w:rFonts w:ascii="Arial" w:hAnsi="Arial" w:cs="Arial"/>
          <w:sz w:val="20"/>
          <w:szCs w:val="20"/>
        </w:rPr>
      </w:pPr>
      <w:r w:rsidRPr="00F15823">
        <w:rPr>
          <w:rFonts w:ascii="Arial" w:hAnsi="Arial" w:cs="Arial"/>
          <w:sz w:val="20"/>
          <w:szCs w:val="20"/>
        </w:rPr>
        <w:t xml:space="preserve">le </w:t>
      </w:r>
      <w:r w:rsidRPr="00F15823">
        <w:rPr>
          <w:rFonts w:ascii="Arial" w:hAnsi="Arial" w:cs="Arial"/>
          <w:b/>
          <w:sz w:val="20"/>
          <w:szCs w:val="20"/>
        </w:rPr>
        <w:t>dossier des pièces techniques</w:t>
      </w:r>
      <w:r w:rsidRPr="00F15823">
        <w:rPr>
          <w:rFonts w:ascii="Arial" w:hAnsi="Arial" w:cs="Arial"/>
          <w:sz w:val="20"/>
          <w:szCs w:val="20"/>
        </w:rPr>
        <w:t xml:space="preserve"> comprenant :</w:t>
      </w:r>
    </w:p>
    <w:p w14:paraId="499D01EC" w14:textId="77777777" w:rsidR="0032393F" w:rsidRDefault="0032393F" w:rsidP="0032393F">
      <w:pPr>
        <w:pStyle w:val="Paragraphedeliste"/>
        <w:numPr>
          <w:ilvl w:val="0"/>
          <w:numId w:val="1"/>
        </w:numPr>
        <w:jc w:val="both"/>
        <w:rPr>
          <w:rFonts w:ascii="Arial" w:hAnsi="Arial" w:cs="Arial"/>
          <w:sz w:val="20"/>
          <w:szCs w:val="20"/>
        </w:rPr>
      </w:pPr>
      <w:r w:rsidRPr="00630BB7">
        <w:rPr>
          <w:rFonts w:ascii="Arial" w:hAnsi="Arial" w:cs="Arial"/>
          <w:sz w:val="20"/>
          <w:szCs w:val="20"/>
        </w:rPr>
        <w:t>le cahier des clauses techniques particulières (CCTC) commun à tous les lots,</w:t>
      </w:r>
    </w:p>
    <w:p w14:paraId="19B0F31E" w14:textId="6550B778" w:rsidR="0032393F" w:rsidRDefault="0032393F" w:rsidP="0032393F">
      <w:pPr>
        <w:pStyle w:val="Paragraphedeliste"/>
        <w:numPr>
          <w:ilvl w:val="0"/>
          <w:numId w:val="1"/>
        </w:numPr>
        <w:jc w:val="both"/>
        <w:rPr>
          <w:rFonts w:ascii="Arial" w:hAnsi="Arial" w:cs="Arial"/>
          <w:sz w:val="20"/>
          <w:szCs w:val="20"/>
        </w:rPr>
      </w:pPr>
      <w:r w:rsidRPr="00630BB7">
        <w:rPr>
          <w:rFonts w:ascii="Arial" w:hAnsi="Arial" w:cs="Arial"/>
          <w:sz w:val="20"/>
          <w:szCs w:val="20"/>
        </w:rPr>
        <w:t xml:space="preserve">le cahier des clauses techniques particulières (CCTP) propre </w:t>
      </w:r>
      <w:r w:rsidR="00CC0E49">
        <w:rPr>
          <w:rFonts w:ascii="Arial" w:hAnsi="Arial" w:cs="Arial"/>
          <w:sz w:val="20"/>
          <w:szCs w:val="20"/>
        </w:rPr>
        <w:t>à chaque lot</w:t>
      </w:r>
      <w:r w:rsidRPr="00630BB7">
        <w:rPr>
          <w:rFonts w:ascii="Arial" w:hAnsi="Arial" w:cs="Arial"/>
          <w:sz w:val="20"/>
          <w:szCs w:val="20"/>
        </w:rPr>
        <w:t>,</w:t>
      </w:r>
    </w:p>
    <w:p w14:paraId="346B94E0" w14:textId="20372C35" w:rsidR="0032393F" w:rsidRPr="00216904" w:rsidRDefault="0032393F" w:rsidP="0032393F">
      <w:pPr>
        <w:pStyle w:val="Paragraphedeliste"/>
        <w:numPr>
          <w:ilvl w:val="0"/>
          <w:numId w:val="1"/>
        </w:numPr>
        <w:jc w:val="both"/>
        <w:rPr>
          <w:rFonts w:ascii="Arial" w:hAnsi="Arial" w:cs="Arial"/>
          <w:sz w:val="20"/>
          <w:szCs w:val="20"/>
        </w:rPr>
      </w:pPr>
      <w:r w:rsidRPr="00216904">
        <w:rPr>
          <w:rFonts w:ascii="Arial" w:hAnsi="Arial" w:cs="Arial"/>
          <w:sz w:val="20"/>
          <w:szCs w:val="20"/>
        </w:rPr>
        <w:t>la note d’organisation de chantier,</w:t>
      </w:r>
      <w:r w:rsidRPr="0032393F">
        <w:rPr>
          <w:rFonts w:ascii="Arial" w:hAnsi="Arial" w:cs="Arial"/>
          <w:sz w:val="20"/>
          <w:szCs w:val="20"/>
          <w:u w:val="single"/>
        </w:rPr>
        <w:t xml:space="preserve"> </w:t>
      </w:r>
    </w:p>
    <w:p w14:paraId="1E3B1A16" w14:textId="11B3BC8D" w:rsidR="0032393F" w:rsidRPr="00216904" w:rsidRDefault="0032393F" w:rsidP="0032393F">
      <w:pPr>
        <w:pStyle w:val="Paragraphedeliste"/>
        <w:numPr>
          <w:ilvl w:val="0"/>
          <w:numId w:val="1"/>
        </w:numPr>
        <w:jc w:val="both"/>
        <w:rPr>
          <w:rFonts w:ascii="Arial" w:hAnsi="Arial" w:cs="Arial"/>
          <w:sz w:val="20"/>
          <w:szCs w:val="20"/>
        </w:rPr>
      </w:pPr>
      <w:r w:rsidRPr="00216904">
        <w:rPr>
          <w:rFonts w:ascii="Arial" w:hAnsi="Arial" w:cs="Arial"/>
          <w:sz w:val="20"/>
          <w:szCs w:val="20"/>
        </w:rPr>
        <w:t xml:space="preserve">le rapport initial de contrôle technique (RICT) </w:t>
      </w:r>
    </w:p>
    <w:p w14:paraId="5C64871F" w14:textId="008DDFAC" w:rsidR="0032393F" w:rsidRPr="00216904" w:rsidRDefault="0032393F" w:rsidP="0032393F">
      <w:pPr>
        <w:pStyle w:val="Paragraphedeliste"/>
        <w:numPr>
          <w:ilvl w:val="0"/>
          <w:numId w:val="1"/>
        </w:numPr>
        <w:jc w:val="both"/>
        <w:rPr>
          <w:rFonts w:ascii="Arial" w:hAnsi="Arial" w:cs="Arial"/>
          <w:sz w:val="20"/>
          <w:szCs w:val="20"/>
        </w:rPr>
      </w:pPr>
      <w:r w:rsidRPr="00216904">
        <w:rPr>
          <w:rFonts w:ascii="Arial" w:hAnsi="Arial" w:cs="Arial"/>
          <w:sz w:val="20"/>
          <w:szCs w:val="20"/>
        </w:rPr>
        <w:t>le plan général de coordination (PGCSPS)</w:t>
      </w:r>
      <w:r w:rsidR="000C7B73">
        <w:rPr>
          <w:rFonts w:ascii="Arial" w:hAnsi="Arial" w:cs="Arial"/>
          <w:sz w:val="20"/>
          <w:szCs w:val="20"/>
        </w:rPr>
        <w:t xml:space="preserve"> et ses annexes</w:t>
      </w:r>
    </w:p>
    <w:p w14:paraId="17A094E5" w14:textId="4CF3915C" w:rsidR="0032393F" w:rsidRPr="00216904" w:rsidRDefault="0032393F" w:rsidP="0032393F">
      <w:pPr>
        <w:pStyle w:val="Paragraphedeliste"/>
        <w:numPr>
          <w:ilvl w:val="0"/>
          <w:numId w:val="1"/>
        </w:numPr>
        <w:jc w:val="both"/>
        <w:rPr>
          <w:rFonts w:ascii="Arial" w:hAnsi="Arial" w:cs="Arial"/>
          <w:sz w:val="20"/>
          <w:szCs w:val="20"/>
        </w:rPr>
      </w:pPr>
      <w:r w:rsidRPr="00216904">
        <w:rPr>
          <w:rFonts w:ascii="Arial" w:hAnsi="Arial" w:cs="Arial"/>
          <w:sz w:val="20"/>
          <w:szCs w:val="20"/>
        </w:rPr>
        <w:t xml:space="preserve">le diagnostic </w:t>
      </w:r>
      <w:r w:rsidR="0034293F">
        <w:rPr>
          <w:rFonts w:ascii="Arial" w:hAnsi="Arial" w:cs="Arial"/>
          <w:sz w:val="20"/>
          <w:szCs w:val="20"/>
        </w:rPr>
        <w:t>technique amiante en date du 26/10/2017</w:t>
      </w:r>
    </w:p>
    <w:p w14:paraId="7BD7BD8A" w14:textId="2DF81CC8" w:rsidR="0032393F" w:rsidRPr="00216904" w:rsidRDefault="0032393F" w:rsidP="0032393F">
      <w:pPr>
        <w:numPr>
          <w:ilvl w:val="0"/>
          <w:numId w:val="1"/>
        </w:numPr>
        <w:jc w:val="both"/>
        <w:rPr>
          <w:rFonts w:ascii="Arial" w:hAnsi="Arial" w:cs="Arial"/>
          <w:b/>
          <w:i/>
          <w:sz w:val="20"/>
          <w:szCs w:val="20"/>
        </w:rPr>
      </w:pPr>
      <w:r w:rsidRPr="00216904">
        <w:rPr>
          <w:rFonts w:ascii="Arial" w:hAnsi="Arial" w:cs="Arial"/>
          <w:sz w:val="20"/>
          <w:szCs w:val="20"/>
        </w:rPr>
        <w:t>le diagnostic plomb avant travaux</w:t>
      </w:r>
      <w:r>
        <w:rPr>
          <w:rFonts w:ascii="Arial" w:hAnsi="Arial" w:cs="Arial"/>
          <w:sz w:val="20"/>
          <w:szCs w:val="20"/>
        </w:rPr>
        <w:t>,</w:t>
      </w:r>
      <w:r w:rsidRPr="00216904">
        <w:rPr>
          <w:rFonts w:ascii="Arial" w:hAnsi="Arial" w:cs="Arial"/>
          <w:sz w:val="20"/>
          <w:szCs w:val="20"/>
        </w:rPr>
        <w:t> </w:t>
      </w:r>
    </w:p>
    <w:p w14:paraId="1E8F5B4F" w14:textId="5BE51BE8" w:rsidR="0032393F" w:rsidRPr="00216904" w:rsidRDefault="0032393F" w:rsidP="0032393F">
      <w:pPr>
        <w:pStyle w:val="Paragraphedeliste"/>
        <w:numPr>
          <w:ilvl w:val="0"/>
          <w:numId w:val="1"/>
        </w:numPr>
        <w:jc w:val="both"/>
        <w:rPr>
          <w:rFonts w:ascii="Arial" w:hAnsi="Arial" w:cs="Arial"/>
          <w:sz w:val="20"/>
          <w:szCs w:val="20"/>
        </w:rPr>
      </w:pPr>
      <w:r w:rsidRPr="00216904">
        <w:rPr>
          <w:rFonts w:ascii="Arial" w:hAnsi="Arial" w:cs="Arial"/>
          <w:sz w:val="20"/>
          <w:szCs w:val="20"/>
        </w:rPr>
        <w:t>le tableau d’affectation de</w:t>
      </w:r>
      <w:r>
        <w:rPr>
          <w:rFonts w:ascii="Arial" w:hAnsi="Arial" w:cs="Arial"/>
          <w:sz w:val="20"/>
          <w:szCs w:val="20"/>
        </w:rPr>
        <w:t xml:space="preserve">s dépenses communes de chantier, </w:t>
      </w:r>
    </w:p>
    <w:p w14:paraId="7CAEA90E" w14:textId="77777777" w:rsidR="0032393F" w:rsidRPr="00630BB7" w:rsidRDefault="0032393F" w:rsidP="0032393F">
      <w:pPr>
        <w:pStyle w:val="Paragraphedeliste"/>
        <w:ind w:left="720"/>
        <w:jc w:val="both"/>
        <w:rPr>
          <w:rFonts w:ascii="Arial" w:hAnsi="Arial" w:cs="Arial"/>
          <w:sz w:val="20"/>
          <w:szCs w:val="20"/>
        </w:rPr>
      </w:pPr>
    </w:p>
    <w:p w14:paraId="1DE3BB2E" w14:textId="3D5AA851" w:rsidR="0032393F" w:rsidRDefault="0032393F" w:rsidP="0032393F">
      <w:pPr>
        <w:numPr>
          <w:ilvl w:val="0"/>
          <w:numId w:val="2"/>
        </w:numPr>
        <w:jc w:val="both"/>
        <w:rPr>
          <w:rFonts w:ascii="Arial" w:hAnsi="Arial" w:cs="Arial"/>
          <w:sz w:val="20"/>
          <w:szCs w:val="20"/>
        </w:rPr>
      </w:pPr>
      <w:r w:rsidRPr="004523BA">
        <w:rPr>
          <w:rFonts w:ascii="Arial" w:hAnsi="Arial" w:cs="Arial"/>
          <w:sz w:val="20"/>
          <w:szCs w:val="20"/>
        </w:rPr>
        <w:t xml:space="preserve">le </w:t>
      </w:r>
      <w:r w:rsidRPr="004523BA">
        <w:rPr>
          <w:rFonts w:ascii="Arial" w:hAnsi="Arial" w:cs="Arial"/>
          <w:b/>
          <w:sz w:val="20"/>
          <w:szCs w:val="20"/>
        </w:rPr>
        <w:t>dossier des pièces graphiques</w:t>
      </w:r>
      <w:r w:rsidR="00BB43C6">
        <w:rPr>
          <w:rFonts w:ascii="Arial" w:hAnsi="Arial" w:cs="Arial"/>
          <w:b/>
          <w:sz w:val="20"/>
          <w:szCs w:val="20"/>
        </w:rPr>
        <w:t xml:space="preserve"> et diagnostics techniques</w:t>
      </w:r>
      <w:r>
        <w:rPr>
          <w:rFonts w:ascii="Arial" w:hAnsi="Arial" w:cs="Arial"/>
          <w:sz w:val="20"/>
          <w:szCs w:val="20"/>
        </w:rPr>
        <w:t xml:space="preserve"> (compris</w:t>
      </w:r>
      <w:r w:rsidRPr="005E7B06">
        <w:rPr>
          <w:rFonts w:ascii="Arial" w:hAnsi="Arial" w:cs="Arial"/>
          <w:sz w:val="20"/>
          <w:szCs w:val="20"/>
        </w:rPr>
        <w:t xml:space="preserve"> </w:t>
      </w:r>
      <w:r>
        <w:rPr>
          <w:rFonts w:ascii="Arial" w:hAnsi="Arial" w:cs="Arial"/>
          <w:sz w:val="20"/>
          <w:szCs w:val="20"/>
        </w:rPr>
        <w:t>plan</w:t>
      </w:r>
      <w:r w:rsidRPr="00630BB7">
        <w:rPr>
          <w:rFonts w:ascii="Arial" w:hAnsi="Arial" w:cs="Arial"/>
          <w:sz w:val="20"/>
          <w:szCs w:val="20"/>
        </w:rPr>
        <w:t xml:space="preserve"> </w:t>
      </w:r>
      <w:r>
        <w:rPr>
          <w:rFonts w:ascii="Arial" w:hAnsi="Arial" w:cs="Arial"/>
          <w:sz w:val="20"/>
          <w:szCs w:val="20"/>
        </w:rPr>
        <w:t xml:space="preserve">d’installation de chantier annexé à la NOC) </w:t>
      </w:r>
    </w:p>
    <w:p w14:paraId="44908C35" w14:textId="77777777" w:rsidR="0032393F" w:rsidRPr="004523BA" w:rsidRDefault="0032393F" w:rsidP="0032393F">
      <w:pPr>
        <w:ind w:left="360"/>
        <w:jc w:val="both"/>
        <w:rPr>
          <w:rFonts w:ascii="Arial" w:hAnsi="Arial" w:cs="Arial"/>
          <w:sz w:val="20"/>
          <w:szCs w:val="20"/>
        </w:rPr>
      </w:pPr>
    </w:p>
    <w:p w14:paraId="04B71642" w14:textId="77777777" w:rsidR="004523BA" w:rsidRPr="00F15823" w:rsidRDefault="004523BA" w:rsidP="00382F8F">
      <w:pPr>
        <w:jc w:val="both"/>
        <w:rPr>
          <w:rFonts w:ascii="Arial" w:hAnsi="Arial" w:cs="Arial"/>
          <w:b/>
          <w:sz w:val="20"/>
          <w:szCs w:val="20"/>
        </w:rPr>
      </w:pPr>
    </w:p>
    <w:p w14:paraId="7EDDA45C" w14:textId="77777777" w:rsidR="00C635C9" w:rsidRPr="00F15823" w:rsidRDefault="00C635C9" w:rsidP="00382F8F">
      <w:pPr>
        <w:pStyle w:val="Titre2"/>
        <w:spacing w:before="0" w:after="0"/>
        <w:jc w:val="both"/>
        <w:rPr>
          <w:i w:val="0"/>
          <w:smallCaps/>
          <w:sz w:val="20"/>
          <w:szCs w:val="20"/>
        </w:rPr>
      </w:pPr>
      <w:bookmarkStart w:id="33" w:name="_Toc251937738"/>
      <w:r w:rsidRPr="00F15823">
        <w:rPr>
          <w:i w:val="0"/>
          <w:smallCaps/>
          <w:sz w:val="20"/>
          <w:szCs w:val="20"/>
        </w:rPr>
        <w:t>5.3 – Modifications apportées au dossier de consultation</w:t>
      </w:r>
      <w:bookmarkEnd w:id="33"/>
    </w:p>
    <w:p w14:paraId="17F75B14" w14:textId="77777777" w:rsidR="00C635C9" w:rsidRPr="00F15823" w:rsidRDefault="00C635C9" w:rsidP="00382F8F">
      <w:pPr>
        <w:jc w:val="both"/>
        <w:rPr>
          <w:rFonts w:ascii="Arial" w:hAnsi="Arial" w:cs="Arial"/>
          <w:sz w:val="20"/>
          <w:szCs w:val="20"/>
        </w:rPr>
      </w:pPr>
    </w:p>
    <w:p w14:paraId="076DD946" w14:textId="67B82892" w:rsidR="00C635C9" w:rsidRDefault="00C635C9" w:rsidP="00382F8F">
      <w:pPr>
        <w:jc w:val="both"/>
        <w:rPr>
          <w:rFonts w:ascii="Arial" w:hAnsi="Arial" w:cs="Arial"/>
          <w:sz w:val="20"/>
          <w:szCs w:val="20"/>
        </w:rPr>
      </w:pPr>
      <w:r w:rsidRPr="00F15823">
        <w:rPr>
          <w:rFonts w:ascii="Arial" w:hAnsi="Arial" w:cs="Arial"/>
          <w:sz w:val="20"/>
          <w:szCs w:val="20"/>
        </w:rPr>
        <w:t xml:space="preserve">Le Centre des Monuments Nationaux se réserve le droit d’apporter, en les portant à la connaissance des candidats au plus </w:t>
      </w:r>
      <w:r w:rsidRPr="00F443D4">
        <w:rPr>
          <w:rFonts w:ascii="Arial" w:hAnsi="Arial" w:cs="Arial"/>
          <w:sz w:val="20"/>
          <w:szCs w:val="20"/>
        </w:rPr>
        <w:t xml:space="preserve">tard </w:t>
      </w:r>
      <w:r w:rsidR="00027FEF">
        <w:rPr>
          <w:rFonts w:ascii="Arial" w:hAnsi="Arial" w:cs="Arial"/>
          <w:b/>
          <w:sz w:val="20"/>
          <w:szCs w:val="20"/>
        </w:rPr>
        <w:t>six</w:t>
      </w:r>
      <w:r w:rsidR="0051395B" w:rsidRPr="00F443D4">
        <w:rPr>
          <w:rFonts w:ascii="Arial" w:hAnsi="Arial" w:cs="Arial"/>
          <w:b/>
          <w:sz w:val="20"/>
          <w:szCs w:val="20"/>
        </w:rPr>
        <w:t xml:space="preserve"> </w:t>
      </w:r>
      <w:r w:rsidR="00F443D4" w:rsidRPr="00F443D4">
        <w:rPr>
          <w:rFonts w:ascii="Arial" w:hAnsi="Arial" w:cs="Arial"/>
          <w:b/>
          <w:sz w:val="20"/>
          <w:szCs w:val="20"/>
        </w:rPr>
        <w:t>(</w:t>
      </w:r>
      <w:r w:rsidR="00027FEF">
        <w:rPr>
          <w:rFonts w:ascii="Arial" w:hAnsi="Arial" w:cs="Arial"/>
          <w:b/>
          <w:sz w:val="20"/>
          <w:szCs w:val="20"/>
        </w:rPr>
        <w:t>6</w:t>
      </w:r>
      <w:r w:rsidRPr="00F443D4">
        <w:rPr>
          <w:rFonts w:ascii="Arial" w:hAnsi="Arial" w:cs="Arial"/>
          <w:b/>
          <w:sz w:val="20"/>
          <w:szCs w:val="20"/>
        </w:rPr>
        <w:t>) jours</w:t>
      </w:r>
      <w:r w:rsidR="001C5411">
        <w:rPr>
          <w:rFonts w:ascii="Arial" w:hAnsi="Arial" w:cs="Arial"/>
          <w:b/>
          <w:sz w:val="20"/>
          <w:szCs w:val="20"/>
        </w:rPr>
        <w:t xml:space="preserve"> calendaires</w:t>
      </w:r>
      <w:r w:rsidRPr="000E40B4">
        <w:rPr>
          <w:rFonts w:ascii="Arial" w:hAnsi="Arial" w:cs="Arial"/>
          <w:b/>
          <w:sz w:val="20"/>
          <w:szCs w:val="20"/>
        </w:rPr>
        <w:t xml:space="preserve"> </w:t>
      </w:r>
      <w:r w:rsidRPr="00F15823">
        <w:rPr>
          <w:rFonts w:ascii="Arial" w:hAnsi="Arial" w:cs="Arial"/>
          <w:sz w:val="20"/>
          <w:szCs w:val="20"/>
        </w:rPr>
        <w:t>avant la date limite fixée pour la remise des offres, des modifications de détail au présent dossier de consultation. Les candidats devront alors répondre sur la base du dossier ainsi modifié sans pouvoir élever aucune réclamation à ce sujet. Le délai ci-dessus fixé sera décompté à partir de la date à laquelle les candidats auront reçu les modifications. Si pendant l’étude du dossier par les candidats, la date limite fixée pour la remise des offres est reportée, la disposition précédente est applicable en fonction de cette nouvelle date.</w:t>
      </w:r>
    </w:p>
    <w:p w14:paraId="1C34FF17" w14:textId="77777777" w:rsidR="004523BA" w:rsidRDefault="004523BA" w:rsidP="00382F8F">
      <w:pPr>
        <w:jc w:val="both"/>
        <w:rPr>
          <w:rFonts w:ascii="Arial" w:hAnsi="Arial" w:cs="Arial"/>
          <w:sz w:val="20"/>
          <w:szCs w:val="20"/>
        </w:rPr>
      </w:pPr>
    </w:p>
    <w:p w14:paraId="382AD2B9" w14:textId="77777777" w:rsidR="004523BA" w:rsidRPr="00F15823" w:rsidRDefault="004523BA" w:rsidP="00382F8F">
      <w:pPr>
        <w:jc w:val="both"/>
        <w:rPr>
          <w:rFonts w:ascii="Arial" w:hAnsi="Arial" w:cs="Arial"/>
          <w:sz w:val="20"/>
          <w:szCs w:val="20"/>
        </w:rPr>
      </w:pPr>
    </w:p>
    <w:p w14:paraId="5DE2D3FA" w14:textId="77777777" w:rsidR="00007FC2" w:rsidRPr="00F15823" w:rsidRDefault="00007FC2" w:rsidP="00382F8F">
      <w:pPr>
        <w:pStyle w:val="Titre2"/>
        <w:spacing w:before="0" w:after="0"/>
        <w:jc w:val="both"/>
        <w:rPr>
          <w:i w:val="0"/>
          <w:iCs w:val="0"/>
          <w:smallCaps/>
          <w:sz w:val="20"/>
          <w:szCs w:val="20"/>
        </w:rPr>
      </w:pPr>
      <w:r w:rsidRPr="00F15823">
        <w:rPr>
          <w:i w:val="0"/>
          <w:iCs w:val="0"/>
          <w:smallCaps/>
          <w:sz w:val="20"/>
          <w:szCs w:val="20"/>
        </w:rPr>
        <w:t>5.</w:t>
      </w:r>
      <w:r w:rsidR="00C635C9" w:rsidRPr="00F15823">
        <w:rPr>
          <w:i w:val="0"/>
          <w:iCs w:val="0"/>
          <w:smallCaps/>
          <w:sz w:val="20"/>
          <w:szCs w:val="20"/>
        </w:rPr>
        <w:t>4</w:t>
      </w:r>
      <w:r w:rsidRPr="00F15823">
        <w:rPr>
          <w:i w:val="0"/>
          <w:iCs w:val="0"/>
          <w:smallCaps/>
          <w:sz w:val="20"/>
          <w:szCs w:val="20"/>
        </w:rPr>
        <w:t xml:space="preserve"> – </w:t>
      </w:r>
      <w:r w:rsidR="00545F9D" w:rsidRPr="00F15823">
        <w:rPr>
          <w:i w:val="0"/>
          <w:iCs w:val="0"/>
          <w:smallCaps/>
          <w:sz w:val="20"/>
          <w:szCs w:val="20"/>
        </w:rPr>
        <w:t xml:space="preserve">Compléments </w:t>
      </w:r>
      <w:r w:rsidR="00373706" w:rsidRPr="00F15823">
        <w:rPr>
          <w:i w:val="0"/>
          <w:iCs w:val="0"/>
          <w:smallCaps/>
          <w:sz w:val="20"/>
          <w:szCs w:val="20"/>
        </w:rPr>
        <w:t xml:space="preserve">à apporter au </w:t>
      </w:r>
      <w:r w:rsidR="00FB1075" w:rsidRPr="00F15823">
        <w:rPr>
          <w:i w:val="0"/>
          <w:iCs w:val="0"/>
          <w:smallCaps/>
          <w:sz w:val="20"/>
          <w:szCs w:val="20"/>
        </w:rPr>
        <w:t>dossier de consultation</w:t>
      </w:r>
      <w:bookmarkEnd w:id="32"/>
    </w:p>
    <w:p w14:paraId="61EB16AE" w14:textId="77777777" w:rsidR="00007FC2" w:rsidRPr="00F15823" w:rsidRDefault="00007FC2" w:rsidP="00382F8F">
      <w:pPr>
        <w:jc w:val="both"/>
        <w:rPr>
          <w:rFonts w:ascii="Arial" w:hAnsi="Arial" w:cs="Arial"/>
          <w:sz w:val="20"/>
          <w:szCs w:val="20"/>
        </w:rPr>
      </w:pPr>
    </w:p>
    <w:p w14:paraId="12D1EA87" w14:textId="77777777" w:rsidR="00545F9D" w:rsidRPr="00F15823" w:rsidRDefault="00FB1075" w:rsidP="00382F8F">
      <w:pPr>
        <w:autoSpaceDE w:val="0"/>
        <w:autoSpaceDN w:val="0"/>
        <w:adjustRightInd w:val="0"/>
        <w:jc w:val="both"/>
        <w:rPr>
          <w:rFonts w:ascii="Arial" w:hAnsi="Arial" w:cs="Arial"/>
          <w:sz w:val="20"/>
          <w:szCs w:val="20"/>
        </w:rPr>
      </w:pPr>
      <w:r w:rsidRPr="00F15823">
        <w:rPr>
          <w:rFonts w:ascii="Arial" w:hAnsi="Arial" w:cs="Arial"/>
          <w:sz w:val="20"/>
          <w:szCs w:val="20"/>
        </w:rPr>
        <w:t>Les</w:t>
      </w:r>
      <w:r w:rsidR="00545F9D" w:rsidRPr="00F15823">
        <w:rPr>
          <w:rFonts w:ascii="Arial" w:hAnsi="Arial" w:cs="Arial"/>
          <w:sz w:val="20"/>
          <w:szCs w:val="20"/>
        </w:rPr>
        <w:t xml:space="preserve"> candidats n'ont pas à apporter de compléments</w:t>
      </w:r>
      <w:r w:rsidR="00F57680" w:rsidRPr="00F15823">
        <w:rPr>
          <w:rFonts w:ascii="Arial" w:hAnsi="Arial" w:cs="Arial"/>
          <w:sz w:val="20"/>
          <w:szCs w:val="20"/>
        </w:rPr>
        <w:t xml:space="preserve"> au</w:t>
      </w:r>
      <w:r w:rsidR="00545F9D" w:rsidRPr="00F15823">
        <w:rPr>
          <w:rFonts w:ascii="Arial" w:hAnsi="Arial" w:cs="Arial"/>
          <w:sz w:val="20"/>
          <w:szCs w:val="20"/>
        </w:rPr>
        <w:t xml:space="preserve"> </w:t>
      </w:r>
      <w:r w:rsidRPr="00F15823">
        <w:rPr>
          <w:rFonts w:ascii="Arial" w:hAnsi="Arial" w:cs="Arial"/>
          <w:sz w:val="20"/>
          <w:szCs w:val="20"/>
        </w:rPr>
        <w:t>dossier de consultation.</w:t>
      </w:r>
    </w:p>
    <w:p w14:paraId="1A1F044D" w14:textId="77777777" w:rsidR="00671C77" w:rsidRPr="00F15823" w:rsidRDefault="00671C77" w:rsidP="00382F8F">
      <w:pPr>
        <w:jc w:val="both"/>
        <w:rPr>
          <w:rFonts w:ascii="Arial" w:hAnsi="Arial" w:cs="Arial"/>
          <w:sz w:val="20"/>
          <w:szCs w:val="20"/>
        </w:rPr>
      </w:pPr>
    </w:p>
    <w:p w14:paraId="32F4CDD9" w14:textId="77777777" w:rsidR="004523BA" w:rsidRPr="00F15823" w:rsidRDefault="004523BA" w:rsidP="00382F8F">
      <w:pPr>
        <w:jc w:val="both"/>
        <w:rPr>
          <w:rFonts w:ascii="Arial" w:hAnsi="Arial" w:cs="Arial"/>
          <w:sz w:val="20"/>
          <w:szCs w:val="20"/>
        </w:rPr>
      </w:pPr>
    </w:p>
    <w:p w14:paraId="7489C96F" w14:textId="77777777" w:rsidR="00671C77" w:rsidRPr="004523BA" w:rsidRDefault="00671C77" w:rsidP="00382F8F">
      <w:pPr>
        <w:pStyle w:val="Titre2"/>
        <w:spacing w:before="0" w:after="0"/>
        <w:ind w:left="1260" w:right="23" w:hanging="1260"/>
        <w:jc w:val="both"/>
        <w:rPr>
          <w:bCs w:val="0"/>
          <w:i w:val="0"/>
          <w:caps/>
          <w:sz w:val="20"/>
          <w:szCs w:val="20"/>
          <w:u w:val="single"/>
        </w:rPr>
      </w:pPr>
      <w:bookmarkStart w:id="34" w:name="_Toc251937746"/>
      <w:r w:rsidRPr="00F15823">
        <w:rPr>
          <w:bCs w:val="0"/>
          <w:i w:val="0"/>
          <w:sz w:val="20"/>
          <w:szCs w:val="20"/>
          <w:u w:val="single"/>
        </w:rPr>
        <w:t xml:space="preserve">ARTICLE </w:t>
      </w:r>
      <w:r w:rsidR="00E228B6" w:rsidRPr="00F15823">
        <w:rPr>
          <w:bCs w:val="0"/>
          <w:i w:val="0"/>
          <w:sz w:val="20"/>
          <w:szCs w:val="20"/>
          <w:u w:val="single"/>
        </w:rPr>
        <w:t>6</w:t>
      </w:r>
      <w:r w:rsidR="00745E80" w:rsidRPr="00F15823">
        <w:rPr>
          <w:bCs w:val="0"/>
          <w:i w:val="0"/>
          <w:sz w:val="20"/>
          <w:szCs w:val="20"/>
        </w:rPr>
        <w:t xml:space="preserve"> - </w:t>
      </w:r>
      <w:r w:rsidRPr="00F15823">
        <w:rPr>
          <w:bCs w:val="0"/>
          <w:i w:val="0"/>
          <w:caps/>
          <w:sz w:val="20"/>
          <w:szCs w:val="20"/>
          <w:u w:val="single"/>
        </w:rPr>
        <w:t xml:space="preserve">DOSSIERS REMIS PAR LES CANDIDATS – CONDITIONS DE PARTICIPATION A </w:t>
      </w:r>
      <w:smartTag w:uri="urn:schemas-microsoft-com:office:smarttags" w:element="PersonName">
        <w:smartTagPr>
          <w:attr w:name="ProductID" w:val="la Consultation"/>
        </w:smartTagPr>
        <w:r w:rsidRPr="00F15823">
          <w:rPr>
            <w:bCs w:val="0"/>
            <w:i w:val="0"/>
            <w:caps/>
            <w:sz w:val="20"/>
            <w:szCs w:val="20"/>
            <w:u w:val="single"/>
          </w:rPr>
          <w:t>LA CONSULTATION</w:t>
        </w:r>
      </w:smartTag>
      <w:bookmarkEnd w:id="34"/>
      <w:r w:rsidRPr="00F15823">
        <w:rPr>
          <w:bCs w:val="0"/>
          <w:i w:val="0"/>
          <w:sz w:val="20"/>
          <w:szCs w:val="20"/>
          <w:u w:val="single"/>
        </w:rPr>
        <w:t xml:space="preserve"> </w:t>
      </w:r>
    </w:p>
    <w:p w14:paraId="65018BBA" w14:textId="77777777" w:rsidR="00C45FA2" w:rsidRPr="00F15823" w:rsidRDefault="00C45FA2" w:rsidP="00382F8F">
      <w:pPr>
        <w:pStyle w:val="Corpsdetexte2"/>
        <w:ind w:right="-2"/>
        <w:rPr>
          <w:rFonts w:ascii="Arial" w:hAnsi="Arial" w:cs="Arial"/>
        </w:rPr>
      </w:pPr>
    </w:p>
    <w:p w14:paraId="075A47B3" w14:textId="77777777" w:rsidR="00C45FA2" w:rsidRDefault="00671C77" w:rsidP="00382F8F">
      <w:pPr>
        <w:pStyle w:val="Corpsdetexte2"/>
        <w:ind w:right="-2"/>
        <w:rPr>
          <w:rFonts w:ascii="Arial" w:hAnsi="Arial" w:cs="Arial"/>
        </w:rPr>
      </w:pPr>
      <w:r w:rsidRPr="00F15823">
        <w:rPr>
          <w:rFonts w:ascii="Arial" w:hAnsi="Arial" w:cs="Arial"/>
        </w:rPr>
        <w:t>Les candidats doivent présenter leur offre dans les conditions suivantes sous peine d’être écartés de la consultation.</w:t>
      </w:r>
    </w:p>
    <w:p w14:paraId="2D7D4B6F" w14:textId="77777777" w:rsidR="00E26855" w:rsidRDefault="00E26855" w:rsidP="00382F8F">
      <w:pPr>
        <w:pStyle w:val="Corpsdetexte2"/>
        <w:ind w:right="-2"/>
        <w:rPr>
          <w:rFonts w:ascii="Arial" w:hAnsi="Arial" w:cs="Arial"/>
        </w:rPr>
      </w:pPr>
    </w:p>
    <w:p w14:paraId="3AC3BE03" w14:textId="40A70AB3" w:rsidR="00E26855" w:rsidRDefault="00E26855" w:rsidP="00382F8F">
      <w:pPr>
        <w:pStyle w:val="Corpsdetexte2"/>
        <w:ind w:right="-2"/>
        <w:rPr>
          <w:rFonts w:ascii="Arial" w:hAnsi="Arial" w:cs="Arial"/>
        </w:rPr>
      </w:pPr>
    </w:p>
    <w:p w14:paraId="63523D8E" w14:textId="272DB769" w:rsidR="00027FEF" w:rsidRDefault="00027FEF" w:rsidP="00382F8F">
      <w:pPr>
        <w:pStyle w:val="Corpsdetexte2"/>
        <w:ind w:right="-2"/>
        <w:rPr>
          <w:rFonts w:ascii="Arial" w:hAnsi="Arial" w:cs="Arial"/>
        </w:rPr>
      </w:pPr>
    </w:p>
    <w:p w14:paraId="1FE20DEA" w14:textId="05F83896" w:rsidR="00027FEF" w:rsidRDefault="00027FEF" w:rsidP="00382F8F">
      <w:pPr>
        <w:pStyle w:val="Corpsdetexte2"/>
        <w:ind w:right="-2"/>
        <w:rPr>
          <w:rFonts w:ascii="Arial" w:hAnsi="Arial" w:cs="Arial"/>
        </w:rPr>
      </w:pPr>
    </w:p>
    <w:p w14:paraId="1E9F8CA4" w14:textId="46137A6D" w:rsidR="00027FEF" w:rsidRDefault="00027FEF" w:rsidP="00382F8F">
      <w:pPr>
        <w:pStyle w:val="Corpsdetexte2"/>
        <w:ind w:right="-2"/>
        <w:rPr>
          <w:rFonts w:ascii="Arial" w:hAnsi="Arial" w:cs="Arial"/>
        </w:rPr>
      </w:pPr>
    </w:p>
    <w:p w14:paraId="744C7C0A" w14:textId="47DDF720" w:rsidR="00027FEF" w:rsidRDefault="00027FEF" w:rsidP="00382F8F">
      <w:pPr>
        <w:pStyle w:val="Corpsdetexte2"/>
        <w:ind w:right="-2"/>
        <w:rPr>
          <w:rFonts w:ascii="Arial" w:hAnsi="Arial" w:cs="Arial"/>
        </w:rPr>
      </w:pPr>
    </w:p>
    <w:p w14:paraId="295E5048" w14:textId="2ED79084" w:rsidR="00027FEF" w:rsidRDefault="00027FEF" w:rsidP="00382F8F">
      <w:pPr>
        <w:pStyle w:val="Corpsdetexte2"/>
        <w:ind w:right="-2"/>
        <w:rPr>
          <w:rFonts w:ascii="Arial" w:hAnsi="Arial" w:cs="Arial"/>
        </w:rPr>
      </w:pPr>
    </w:p>
    <w:p w14:paraId="1ECFD16D" w14:textId="77777777" w:rsidR="00027FEF" w:rsidRDefault="00027FEF" w:rsidP="00382F8F">
      <w:pPr>
        <w:pStyle w:val="Corpsdetexte2"/>
        <w:ind w:right="-2"/>
        <w:rPr>
          <w:rFonts w:ascii="Arial" w:hAnsi="Arial" w:cs="Arial"/>
        </w:rPr>
      </w:pPr>
    </w:p>
    <w:p w14:paraId="474F6D57" w14:textId="5A0CAE13" w:rsidR="00685E8C" w:rsidRDefault="00685E8C" w:rsidP="00382F8F">
      <w:pPr>
        <w:pStyle w:val="Corpsdetexte2"/>
        <w:ind w:right="-2"/>
        <w:rPr>
          <w:rFonts w:ascii="Arial" w:hAnsi="Arial" w:cs="Arial"/>
        </w:rPr>
      </w:pPr>
    </w:p>
    <w:p w14:paraId="337EF4BB" w14:textId="77777777" w:rsidR="00685E8C" w:rsidRPr="00F15823" w:rsidRDefault="00685E8C" w:rsidP="00382F8F">
      <w:pPr>
        <w:pStyle w:val="Corpsdetexte2"/>
        <w:ind w:right="-2"/>
        <w:rPr>
          <w:rFonts w:ascii="Arial" w:hAnsi="Arial" w:cs="Arial"/>
        </w:rPr>
      </w:pPr>
    </w:p>
    <w:p w14:paraId="025D4705" w14:textId="77777777" w:rsidR="00671C77" w:rsidRPr="00F15823" w:rsidRDefault="00E228B6" w:rsidP="00382F8F">
      <w:pPr>
        <w:pStyle w:val="Titre2"/>
        <w:spacing w:before="0" w:after="0"/>
        <w:jc w:val="both"/>
        <w:rPr>
          <w:i w:val="0"/>
          <w:iCs w:val="0"/>
          <w:smallCaps/>
          <w:sz w:val="20"/>
          <w:szCs w:val="20"/>
        </w:rPr>
      </w:pPr>
      <w:bookmarkStart w:id="35" w:name="_Toc251937747"/>
      <w:r w:rsidRPr="00F15823">
        <w:rPr>
          <w:i w:val="0"/>
          <w:iCs w:val="0"/>
          <w:smallCaps/>
          <w:sz w:val="20"/>
          <w:szCs w:val="20"/>
        </w:rPr>
        <w:t>6</w:t>
      </w:r>
      <w:r w:rsidR="00671C77" w:rsidRPr="00F15823">
        <w:rPr>
          <w:i w:val="0"/>
          <w:iCs w:val="0"/>
          <w:smallCaps/>
          <w:sz w:val="20"/>
          <w:szCs w:val="20"/>
        </w:rPr>
        <w:t>.</w:t>
      </w:r>
      <w:r w:rsidRPr="00F15823">
        <w:rPr>
          <w:i w:val="0"/>
          <w:iCs w:val="0"/>
          <w:smallCaps/>
          <w:sz w:val="20"/>
          <w:szCs w:val="20"/>
        </w:rPr>
        <w:t>1</w:t>
      </w:r>
      <w:r w:rsidR="00671C77" w:rsidRPr="00F15823">
        <w:rPr>
          <w:i w:val="0"/>
          <w:iCs w:val="0"/>
          <w:smallCaps/>
          <w:sz w:val="20"/>
          <w:szCs w:val="20"/>
        </w:rPr>
        <w:t xml:space="preserve"> – Modalités de présentation des dossiers</w:t>
      </w:r>
      <w:bookmarkEnd w:id="35"/>
    </w:p>
    <w:p w14:paraId="4F7A3AB2" w14:textId="77777777" w:rsidR="00427F74" w:rsidRPr="00F15823" w:rsidRDefault="00427F74" w:rsidP="00382F8F">
      <w:pPr>
        <w:jc w:val="both"/>
        <w:rPr>
          <w:rFonts w:ascii="Arial" w:hAnsi="Arial" w:cs="Arial"/>
          <w:sz w:val="20"/>
          <w:szCs w:val="20"/>
        </w:rPr>
      </w:pPr>
    </w:p>
    <w:p w14:paraId="1F2A9B21" w14:textId="77777777" w:rsidR="00193F1A" w:rsidRPr="00986341" w:rsidRDefault="00193F1A" w:rsidP="00193F1A">
      <w:pPr>
        <w:shd w:val="clear" w:color="auto" w:fill="A6A6A6"/>
        <w:autoSpaceDE w:val="0"/>
        <w:autoSpaceDN w:val="0"/>
        <w:spacing w:before="120" w:after="120"/>
        <w:jc w:val="center"/>
        <w:rPr>
          <w:rFonts w:ascii="Arial" w:eastAsia="Calibri" w:hAnsi="Arial" w:cs="Arial"/>
          <w:b/>
          <w:bCs/>
          <w:sz w:val="32"/>
          <w:szCs w:val="32"/>
          <w:lang w:eastAsia="en-US"/>
        </w:rPr>
      </w:pPr>
      <w:bookmarkStart w:id="36" w:name="_Toc251937749"/>
      <w:r w:rsidRPr="00986341">
        <w:rPr>
          <w:rFonts w:ascii="Arial" w:eastAsia="Calibri" w:hAnsi="Arial" w:cs="Arial"/>
          <w:b/>
          <w:bCs/>
          <w:sz w:val="32"/>
          <w:szCs w:val="32"/>
          <w:lang w:eastAsia="en-US"/>
        </w:rPr>
        <w:t>Comment transmettre l’offre?</w:t>
      </w:r>
    </w:p>
    <w:p w14:paraId="408E1103" w14:textId="77777777" w:rsidR="00193F1A" w:rsidRDefault="00193F1A" w:rsidP="00193F1A">
      <w:pPr>
        <w:jc w:val="both"/>
        <w:rPr>
          <w:rFonts w:ascii="Arial" w:hAnsi="Arial" w:cs="Arial"/>
          <w:sz w:val="20"/>
          <w:szCs w:val="20"/>
        </w:rPr>
      </w:pPr>
    </w:p>
    <w:p w14:paraId="252F79A2" w14:textId="56523BE4" w:rsidR="00193F1A" w:rsidRDefault="00193F1A" w:rsidP="00193F1A">
      <w:pPr>
        <w:jc w:val="both"/>
        <w:rPr>
          <w:rFonts w:ascii="Arial" w:hAnsi="Arial" w:cs="Arial"/>
          <w:sz w:val="20"/>
          <w:szCs w:val="20"/>
        </w:rPr>
      </w:pPr>
      <w:r w:rsidRPr="00646C02">
        <w:rPr>
          <w:rFonts w:ascii="Arial" w:hAnsi="Arial" w:cs="Arial"/>
          <w:sz w:val="20"/>
          <w:szCs w:val="20"/>
        </w:rPr>
        <w:t>Sous format électronique</w:t>
      </w:r>
      <w:r>
        <w:rPr>
          <w:rFonts w:ascii="Arial" w:hAnsi="Arial" w:cs="Arial"/>
          <w:sz w:val="20"/>
          <w:szCs w:val="20"/>
        </w:rPr>
        <w:t xml:space="preserve"> </w:t>
      </w:r>
      <w:r w:rsidRPr="00193F1A">
        <w:rPr>
          <w:rFonts w:ascii="Arial" w:hAnsi="Arial" w:cs="Arial"/>
          <w:b/>
          <w:sz w:val="20"/>
          <w:szCs w:val="20"/>
        </w:rPr>
        <w:t>uniquement et  directement sur</w:t>
      </w:r>
      <w:r w:rsidRPr="00646C02">
        <w:rPr>
          <w:rFonts w:ascii="Arial" w:hAnsi="Arial" w:cs="Arial"/>
          <w:sz w:val="20"/>
          <w:szCs w:val="20"/>
        </w:rPr>
        <w:t xml:space="preserve"> la </w:t>
      </w:r>
      <w:r>
        <w:rPr>
          <w:rFonts w:ascii="Arial" w:hAnsi="Arial" w:cs="Arial"/>
          <w:sz w:val="20"/>
          <w:szCs w:val="20"/>
        </w:rPr>
        <w:t xml:space="preserve">plateforme des achats de l’Etat ; </w:t>
      </w:r>
      <w:r w:rsidRPr="00646C02">
        <w:rPr>
          <w:rFonts w:ascii="Arial" w:hAnsi="Arial" w:cs="Arial"/>
          <w:sz w:val="20"/>
          <w:szCs w:val="20"/>
        </w:rPr>
        <w:t xml:space="preserve"> le dépôt est gratuit, les offres peuvent être modifiées jusqu’à la clôture de la consultation. Les documents n’ont pas</w:t>
      </w:r>
      <w:r>
        <w:rPr>
          <w:rFonts w:ascii="Arial" w:hAnsi="Arial" w:cs="Arial"/>
          <w:sz w:val="20"/>
          <w:szCs w:val="20"/>
        </w:rPr>
        <w:t xml:space="preserve"> à être signés électroniquement ; </w:t>
      </w:r>
      <w:r w:rsidRPr="00646C02">
        <w:rPr>
          <w:rFonts w:ascii="Arial" w:hAnsi="Arial" w:cs="Arial"/>
          <w:sz w:val="20"/>
          <w:szCs w:val="20"/>
        </w:rPr>
        <w:t>seul l’attributaire signera les documents du marché. A noter que le can</w:t>
      </w:r>
      <w:r>
        <w:rPr>
          <w:rFonts w:ascii="Arial" w:hAnsi="Arial" w:cs="Arial"/>
          <w:sz w:val="20"/>
          <w:szCs w:val="20"/>
        </w:rPr>
        <w:t>didat est engagé sur son offre.</w:t>
      </w:r>
    </w:p>
    <w:p w14:paraId="2BD06F79" w14:textId="1B488DEE" w:rsidR="00C9786B" w:rsidRDefault="00C9786B" w:rsidP="00193F1A">
      <w:pPr>
        <w:jc w:val="both"/>
        <w:rPr>
          <w:rFonts w:ascii="Arial" w:hAnsi="Arial" w:cs="Arial"/>
          <w:sz w:val="20"/>
          <w:szCs w:val="20"/>
        </w:rPr>
      </w:pPr>
    </w:p>
    <w:p w14:paraId="4979A459" w14:textId="77777777" w:rsidR="00C9786B" w:rsidRDefault="00C9786B" w:rsidP="00193F1A">
      <w:pPr>
        <w:jc w:val="both"/>
        <w:rPr>
          <w:rFonts w:ascii="Arial" w:hAnsi="Arial" w:cs="Arial"/>
          <w:sz w:val="20"/>
          <w:szCs w:val="20"/>
        </w:rPr>
      </w:pPr>
    </w:p>
    <w:p w14:paraId="43D96FC1" w14:textId="628ACD57" w:rsidR="00C9786B" w:rsidRDefault="00C9786B" w:rsidP="00C9786B">
      <w:pPr>
        <w:jc w:val="both"/>
        <w:rPr>
          <w:rFonts w:ascii="Arial" w:hAnsi="Arial" w:cs="Arial"/>
          <w:sz w:val="20"/>
          <w:szCs w:val="20"/>
        </w:rPr>
      </w:pPr>
      <w:hyperlink r:id="rId10" w:history="1">
        <w:r w:rsidRPr="00D8552C">
          <w:rPr>
            <w:rStyle w:val="Lienhypertexte"/>
            <w:rFonts w:ascii="Arial" w:hAnsi="Arial" w:cs="Arial"/>
            <w:sz w:val="20"/>
            <w:szCs w:val="20"/>
          </w:rPr>
          <w:t>https://www.marches-publics.gouv.fr/?page=entreprise.EntrepriseAdvancedSearch&amp;AllCons&amp;refConsultation=687044&amp;orgAcronyme=f5j</w:t>
        </w:r>
      </w:hyperlink>
    </w:p>
    <w:p w14:paraId="720DBC1D" w14:textId="77777777" w:rsidR="00C9786B" w:rsidRPr="00C9786B" w:rsidRDefault="00C9786B" w:rsidP="00C9786B">
      <w:pPr>
        <w:jc w:val="both"/>
        <w:rPr>
          <w:rFonts w:ascii="Arial" w:hAnsi="Arial" w:cs="Arial"/>
          <w:sz w:val="20"/>
          <w:szCs w:val="20"/>
        </w:rPr>
      </w:pPr>
    </w:p>
    <w:p w14:paraId="41554C70" w14:textId="531E4B4D" w:rsidR="00193F1A" w:rsidRPr="00646C02" w:rsidRDefault="00193F1A" w:rsidP="00193F1A">
      <w:pPr>
        <w:jc w:val="both"/>
        <w:rPr>
          <w:rFonts w:ascii="Arial" w:hAnsi="Arial" w:cs="Arial"/>
          <w:sz w:val="20"/>
          <w:szCs w:val="20"/>
        </w:rPr>
      </w:pPr>
      <w:bookmarkStart w:id="37" w:name="_GoBack"/>
      <w:bookmarkEnd w:id="37"/>
    </w:p>
    <w:p w14:paraId="00623E88" w14:textId="77777777" w:rsidR="00193F1A" w:rsidRPr="00492F52" w:rsidRDefault="00193F1A" w:rsidP="00193F1A">
      <w:pPr>
        <w:shd w:val="clear" w:color="auto" w:fill="A6A6A6"/>
        <w:autoSpaceDE w:val="0"/>
        <w:autoSpaceDN w:val="0"/>
        <w:spacing w:before="120" w:after="120"/>
        <w:jc w:val="both"/>
        <w:rPr>
          <w:rFonts w:ascii="Arial" w:eastAsia="Calibri" w:hAnsi="Arial" w:cs="Arial"/>
          <w:sz w:val="20"/>
          <w:szCs w:val="20"/>
          <w:u w:val="single"/>
          <w:lang w:eastAsia="en-US"/>
        </w:rPr>
      </w:pPr>
      <w:r w:rsidRPr="00492F52">
        <w:rPr>
          <w:rFonts w:ascii="Arial" w:eastAsia="Calibri" w:hAnsi="Arial" w:cs="Arial"/>
          <w:sz w:val="20"/>
          <w:szCs w:val="20"/>
          <w:u w:val="single"/>
          <w:lang w:eastAsia="en-US"/>
        </w:rPr>
        <w:t>Nota relatif à la signature de l’offre</w:t>
      </w:r>
    </w:p>
    <w:p w14:paraId="540592B7" w14:textId="5DD50D53" w:rsidR="00193F1A" w:rsidRPr="00492F52" w:rsidRDefault="002C108B" w:rsidP="00193F1A">
      <w:pPr>
        <w:shd w:val="clear" w:color="auto" w:fill="A6A6A6"/>
        <w:autoSpaceDE w:val="0"/>
        <w:autoSpaceDN w:val="0"/>
        <w:spacing w:before="120" w:after="120"/>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Conformément</w:t>
      </w:r>
      <w:r w:rsidR="00193F1A" w:rsidRPr="00492F52">
        <w:rPr>
          <w:rFonts w:ascii="Arial" w:eastAsia="Calibri" w:hAnsi="Arial" w:cs="Arial"/>
          <w:color w:val="000000"/>
          <w:sz w:val="20"/>
          <w:szCs w:val="20"/>
          <w:lang w:eastAsia="en-US"/>
        </w:rPr>
        <w:t xml:space="preserve"> au </w:t>
      </w:r>
      <w:r w:rsidR="00981B87" w:rsidRPr="00492F52">
        <w:rPr>
          <w:rFonts w:ascii="Arial" w:eastAsia="Calibri" w:hAnsi="Arial" w:cs="Arial"/>
          <w:color w:val="000000"/>
          <w:sz w:val="20"/>
          <w:szCs w:val="20"/>
          <w:lang w:eastAsia="en-US"/>
        </w:rPr>
        <w:t>Code de la Commande Publique</w:t>
      </w:r>
      <w:r w:rsidR="00193F1A" w:rsidRPr="00492F52">
        <w:rPr>
          <w:rFonts w:ascii="Arial" w:eastAsia="Calibri" w:hAnsi="Arial" w:cs="Arial"/>
          <w:color w:val="000000"/>
          <w:sz w:val="20"/>
          <w:szCs w:val="20"/>
          <w:lang w:eastAsia="en-US"/>
        </w:rPr>
        <w:t xml:space="preserve"> relatif aux marchés publics, la signature de l’offre n’est plus exigée au stade de la remise des offres. Le candidat est néanmoins engagé sur l’offre déposée.</w:t>
      </w:r>
    </w:p>
    <w:p w14:paraId="74DA4FDE" w14:textId="77777777" w:rsidR="00193F1A" w:rsidRPr="00492F52" w:rsidRDefault="00193F1A" w:rsidP="00193F1A">
      <w:pPr>
        <w:shd w:val="clear" w:color="auto" w:fill="A6A6A6"/>
        <w:autoSpaceDE w:val="0"/>
        <w:autoSpaceDN w:val="0"/>
        <w:spacing w:before="120" w:after="120"/>
        <w:jc w:val="both"/>
        <w:rPr>
          <w:rFonts w:ascii="Arial" w:eastAsia="Calibri" w:hAnsi="Arial" w:cs="Arial"/>
          <w:color w:val="000000"/>
          <w:sz w:val="20"/>
          <w:szCs w:val="20"/>
          <w:lang w:eastAsia="en-US"/>
        </w:rPr>
      </w:pPr>
      <w:r w:rsidRPr="00492F52">
        <w:rPr>
          <w:rFonts w:ascii="Arial" w:eastAsia="Calibri" w:hAnsi="Arial" w:cs="Arial"/>
          <w:color w:val="000000"/>
          <w:sz w:val="20"/>
          <w:szCs w:val="20"/>
          <w:lang w:eastAsia="en-US"/>
        </w:rPr>
        <w:t>La signature de l’acte d’engagement emporte acceptation des pièces constitutives du marché mentionnées à l’article 7 du document.</w:t>
      </w:r>
    </w:p>
    <w:p w14:paraId="7636FA9F" w14:textId="77777777" w:rsidR="00193F1A" w:rsidRPr="00492F52" w:rsidRDefault="00193F1A" w:rsidP="00193F1A">
      <w:pPr>
        <w:shd w:val="clear" w:color="auto" w:fill="A6A6A6"/>
        <w:autoSpaceDE w:val="0"/>
        <w:autoSpaceDN w:val="0"/>
        <w:spacing w:before="120" w:after="120"/>
        <w:jc w:val="both"/>
        <w:rPr>
          <w:rFonts w:ascii="Arial" w:eastAsia="Calibri" w:hAnsi="Arial" w:cs="Arial"/>
          <w:color w:val="000000"/>
          <w:sz w:val="20"/>
          <w:szCs w:val="20"/>
          <w:lang w:eastAsia="en-US"/>
        </w:rPr>
      </w:pPr>
      <w:r w:rsidRPr="00492F52">
        <w:rPr>
          <w:rFonts w:ascii="Arial" w:eastAsia="Calibri" w:hAnsi="Arial" w:cs="Arial"/>
          <w:color w:val="000000"/>
          <w:sz w:val="20"/>
          <w:szCs w:val="20"/>
          <w:lang w:eastAsia="en-US"/>
        </w:rPr>
        <w:t>Les pièces seront signés le cas échéant par un représentant qualifié de l’entreprise candidate</w:t>
      </w:r>
    </w:p>
    <w:p w14:paraId="36399315" w14:textId="77777777" w:rsidR="00193F1A" w:rsidRPr="00492F52" w:rsidRDefault="00193F1A" w:rsidP="00193F1A">
      <w:pPr>
        <w:shd w:val="clear" w:color="auto" w:fill="A6A6A6"/>
        <w:autoSpaceDE w:val="0"/>
        <w:autoSpaceDN w:val="0"/>
        <w:spacing w:before="120" w:after="120"/>
        <w:jc w:val="both"/>
        <w:rPr>
          <w:rFonts w:ascii="Arial" w:eastAsia="Calibri" w:hAnsi="Arial" w:cs="Arial"/>
          <w:color w:val="000000"/>
          <w:sz w:val="20"/>
          <w:szCs w:val="20"/>
          <w:lang w:eastAsia="en-US"/>
        </w:rPr>
      </w:pPr>
      <w:r w:rsidRPr="00492F52">
        <w:rPr>
          <w:rFonts w:ascii="Arial" w:eastAsia="Calibri" w:hAnsi="Arial" w:cs="Arial"/>
          <w:color w:val="000000"/>
          <w:sz w:val="20"/>
          <w:szCs w:val="20"/>
          <w:lang w:eastAsia="en-US"/>
        </w:rPr>
        <w:t>En cas d’attribution du marché seul le candidat informé que son offre est retenue est tenu de la signer.</w:t>
      </w:r>
    </w:p>
    <w:p w14:paraId="59CC6711" w14:textId="1D69524D" w:rsidR="00193F1A" w:rsidRPr="00646C02" w:rsidRDefault="00193F1A" w:rsidP="00193F1A">
      <w:pPr>
        <w:shd w:val="clear" w:color="auto" w:fill="A6A6A6"/>
        <w:autoSpaceDE w:val="0"/>
        <w:autoSpaceDN w:val="0"/>
        <w:spacing w:before="120" w:after="120"/>
        <w:jc w:val="both"/>
        <w:rPr>
          <w:rFonts w:ascii="Arial" w:eastAsia="Calibri" w:hAnsi="Arial" w:cs="Arial"/>
          <w:color w:val="000000"/>
          <w:sz w:val="20"/>
          <w:szCs w:val="20"/>
          <w:lang w:eastAsia="en-US"/>
        </w:rPr>
      </w:pPr>
      <w:r w:rsidRPr="00492F52">
        <w:rPr>
          <w:rFonts w:ascii="Arial" w:eastAsia="Calibri" w:hAnsi="Arial" w:cs="Arial"/>
          <w:color w:val="000000"/>
          <w:sz w:val="20"/>
          <w:szCs w:val="20"/>
          <w:lang w:eastAsia="en-US"/>
        </w:rPr>
        <w:t xml:space="preserve">Le candidat peut choisir de signer son offre dès le dépôt de sa candidature. Dans ce cas, il aura recours à </w:t>
      </w:r>
      <w:r w:rsidRPr="00F443D4">
        <w:rPr>
          <w:rFonts w:ascii="Arial" w:eastAsia="Calibri" w:hAnsi="Arial" w:cs="Arial"/>
          <w:color w:val="000000"/>
          <w:sz w:val="20"/>
          <w:szCs w:val="20"/>
          <w:lang w:eastAsia="en-US"/>
        </w:rPr>
        <w:t xml:space="preserve">un certificat de </w:t>
      </w:r>
      <w:r w:rsidRPr="00F443D4">
        <w:rPr>
          <w:rFonts w:ascii="Arial" w:eastAsia="Calibri" w:hAnsi="Arial" w:cs="Arial"/>
          <w:i/>
          <w:iCs/>
          <w:color w:val="7030A1"/>
          <w:sz w:val="20"/>
          <w:szCs w:val="20"/>
          <w:lang w:eastAsia="en-US"/>
        </w:rPr>
        <w:t xml:space="preserve">signature électronique de </w:t>
      </w:r>
      <w:r w:rsidRPr="00F443D4">
        <w:rPr>
          <w:rFonts w:ascii="Arial" w:eastAsia="Calibri" w:hAnsi="Arial" w:cs="Arial"/>
          <w:i/>
          <w:iCs/>
          <w:color w:val="7030A0"/>
          <w:sz w:val="20"/>
          <w:szCs w:val="20"/>
          <w:lang w:eastAsia="en-US"/>
        </w:rPr>
        <w:t xml:space="preserve">type </w:t>
      </w:r>
      <w:r w:rsidR="00616B5B" w:rsidRPr="00F443D4">
        <w:rPr>
          <w:rFonts w:ascii="Arial" w:hAnsi="Arial" w:cs="Arial"/>
          <w:i/>
          <w:color w:val="7030A0"/>
          <w:sz w:val="19"/>
          <w:szCs w:val="19"/>
        </w:rPr>
        <w:t>XAdES, CAdES ou PAdES</w:t>
      </w:r>
      <w:r w:rsidRPr="00F443D4">
        <w:rPr>
          <w:rFonts w:ascii="Arial" w:eastAsia="Calibri" w:hAnsi="Arial" w:cs="Arial"/>
          <w:i/>
          <w:iCs/>
          <w:color w:val="7030A0"/>
          <w:sz w:val="20"/>
          <w:szCs w:val="20"/>
          <w:lang w:eastAsia="en-US"/>
        </w:rPr>
        <w:t xml:space="preserve">, </w:t>
      </w:r>
      <w:r w:rsidR="002610F5" w:rsidRPr="00F443D4">
        <w:rPr>
          <w:rFonts w:ascii="Arial" w:eastAsia="Calibri" w:hAnsi="Arial" w:cs="Arial"/>
          <w:i/>
          <w:iCs/>
          <w:color w:val="7030A1"/>
          <w:sz w:val="20"/>
          <w:szCs w:val="20"/>
          <w:lang w:eastAsia="en-US"/>
        </w:rPr>
        <w:t xml:space="preserve">du 22 mars 2019 relatif à la signature électronique des contrats de la commande publique </w:t>
      </w:r>
      <w:r w:rsidRPr="00F443D4">
        <w:rPr>
          <w:rFonts w:ascii="Arial" w:eastAsia="Calibri" w:hAnsi="Arial" w:cs="Arial"/>
          <w:i/>
          <w:iCs/>
          <w:color w:val="7030A1"/>
          <w:sz w:val="20"/>
          <w:szCs w:val="20"/>
          <w:lang w:eastAsia="en-US"/>
        </w:rPr>
        <w:t>et signera uniquement</w:t>
      </w:r>
      <w:r w:rsidRPr="00492F52">
        <w:rPr>
          <w:rFonts w:ascii="Arial" w:eastAsia="Calibri" w:hAnsi="Arial" w:cs="Arial"/>
          <w:i/>
          <w:iCs/>
          <w:color w:val="7030A1"/>
          <w:sz w:val="20"/>
          <w:szCs w:val="20"/>
          <w:lang w:eastAsia="en-US"/>
        </w:rPr>
        <w:t xml:space="preserve"> </w:t>
      </w:r>
      <w:r w:rsidRPr="00F443D4">
        <w:rPr>
          <w:rFonts w:ascii="Arial" w:eastAsia="Calibri" w:hAnsi="Arial" w:cs="Arial"/>
          <w:i/>
          <w:iCs/>
          <w:color w:val="7030A1"/>
          <w:sz w:val="20"/>
          <w:szCs w:val="20"/>
          <w:lang w:eastAsia="en-US"/>
        </w:rPr>
        <w:t>l</w:t>
      </w:r>
      <w:r w:rsidR="00F443D4" w:rsidRPr="00F443D4">
        <w:rPr>
          <w:rFonts w:ascii="Arial" w:eastAsia="Calibri" w:hAnsi="Arial" w:cs="Arial"/>
          <w:i/>
          <w:iCs/>
          <w:color w:val="7030A1"/>
          <w:sz w:val="20"/>
          <w:szCs w:val="20"/>
          <w:lang w:eastAsia="en-US"/>
        </w:rPr>
        <w:t>’</w:t>
      </w:r>
      <w:r w:rsidRPr="00F443D4">
        <w:rPr>
          <w:rFonts w:ascii="Arial" w:eastAsia="Calibri" w:hAnsi="Arial" w:cs="Arial"/>
          <w:i/>
          <w:iCs/>
          <w:color w:val="7030A1"/>
          <w:sz w:val="20"/>
          <w:szCs w:val="20"/>
          <w:lang w:eastAsia="en-US"/>
        </w:rPr>
        <w:t>acte d’engagement.</w:t>
      </w:r>
    </w:p>
    <w:p w14:paraId="119ADA3C" w14:textId="77777777" w:rsidR="008659B8" w:rsidRPr="00986341" w:rsidRDefault="008659B8" w:rsidP="008659B8">
      <w:pPr>
        <w:jc w:val="both"/>
        <w:rPr>
          <w:rFonts w:ascii="Arial" w:eastAsia="Calibri" w:hAnsi="Arial" w:cs="Arial"/>
          <w:b/>
          <w:bCs/>
          <w:sz w:val="20"/>
          <w:szCs w:val="20"/>
        </w:rPr>
      </w:pPr>
      <w:r w:rsidRPr="00986341">
        <w:rPr>
          <w:rFonts w:ascii="Arial" w:eastAsia="Calibri" w:hAnsi="Arial" w:cs="Arial"/>
          <w:b/>
          <w:bCs/>
          <w:sz w:val="20"/>
          <w:szCs w:val="20"/>
        </w:rPr>
        <w:t>Les offres seront entièrement rédigées en langue française ainsi que les documents de présentation associés.</w:t>
      </w:r>
    </w:p>
    <w:p w14:paraId="7CB2E837" w14:textId="77777777" w:rsidR="008659B8" w:rsidRDefault="008659B8" w:rsidP="008659B8">
      <w:pPr>
        <w:pStyle w:val="Titre2"/>
        <w:spacing w:before="0" w:after="0"/>
        <w:jc w:val="both"/>
        <w:rPr>
          <w:i w:val="0"/>
          <w:iCs w:val="0"/>
          <w:smallCaps/>
          <w:sz w:val="20"/>
          <w:szCs w:val="20"/>
        </w:rPr>
      </w:pPr>
      <w:bookmarkStart w:id="38" w:name="_Toc505672781"/>
      <w:r w:rsidRPr="00B422A4">
        <w:rPr>
          <w:i w:val="0"/>
          <w:iCs w:val="0"/>
          <w:smallCaps/>
          <w:sz w:val="20"/>
          <w:szCs w:val="20"/>
        </w:rPr>
        <w:t>Les candidats sont invités à prendre en compte les éventuels délais résultant notamment de leur débit de connexion internet ou de la taille des pièces transmises sur la place.</w:t>
      </w:r>
      <w:bookmarkEnd w:id="38"/>
    </w:p>
    <w:p w14:paraId="76837D90" w14:textId="77777777" w:rsidR="008659B8" w:rsidRDefault="008659B8" w:rsidP="008659B8">
      <w:pPr>
        <w:jc w:val="both"/>
        <w:rPr>
          <w:rFonts w:ascii="Arial" w:hAnsi="Arial" w:cs="Arial"/>
          <w:b/>
          <w:sz w:val="20"/>
          <w:szCs w:val="20"/>
        </w:rPr>
      </w:pPr>
      <w:r>
        <w:rPr>
          <w:rFonts w:ascii="Arial" w:hAnsi="Arial" w:cs="Arial"/>
          <w:b/>
          <w:sz w:val="20"/>
          <w:szCs w:val="20"/>
        </w:rPr>
        <w:t>Seul l’horodatage de réception de l’offre par la PLACE fait foi (et non la date et heure d’envoi par le candidat du fichier contenant son offre sur la plateforme).</w:t>
      </w:r>
    </w:p>
    <w:p w14:paraId="2D74F99F" w14:textId="77777777" w:rsidR="008659B8" w:rsidRDefault="008659B8" w:rsidP="008659B8">
      <w:pPr>
        <w:jc w:val="both"/>
        <w:rPr>
          <w:rFonts w:ascii="Arial" w:hAnsi="Arial" w:cs="Arial"/>
          <w:b/>
          <w:sz w:val="20"/>
          <w:szCs w:val="20"/>
        </w:rPr>
      </w:pPr>
      <w:r>
        <w:rPr>
          <w:rFonts w:ascii="Arial" w:hAnsi="Arial" w:cs="Arial"/>
          <w:b/>
          <w:sz w:val="20"/>
          <w:szCs w:val="20"/>
        </w:rPr>
        <w:t>Toute offre arrivée hors délai selon l’horodatage de réception de la PLACE sera écartée et non analysée par le pouvoir adjudicateur.</w:t>
      </w:r>
    </w:p>
    <w:p w14:paraId="7B99096C" w14:textId="77777777" w:rsidR="008659B8" w:rsidRDefault="008659B8" w:rsidP="008659B8"/>
    <w:p w14:paraId="390B6B12" w14:textId="77777777" w:rsidR="008659B8" w:rsidRDefault="008659B8" w:rsidP="002C108B">
      <w:pPr>
        <w:jc w:val="both"/>
        <w:rPr>
          <w:rFonts w:ascii="Arial" w:hAnsi="Arial" w:cs="Arial"/>
          <w:b/>
          <w:color w:val="FF0000"/>
          <w:sz w:val="22"/>
          <w:szCs w:val="22"/>
        </w:rPr>
      </w:pPr>
      <w:r w:rsidRPr="006C4DD7">
        <w:rPr>
          <w:rFonts w:ascii="Arial" w:hAnsi="Arial" w:cs="Arial"/>
          <w:b/>
          <w:color w:val="FF0000"/>
          <w:sz w:val="22"/>
          <w:szCs w:val="22"/>
        </w:rPr>
        <w:t>Toute offre transmise sous forme papier sera déclarée irrégulière et ne sera pas analysée.</w:t>
      </w:r>
    </w:p>
    <w:p w14:paraId="5E96E56A" w14:textId="77777777" w:rsidR="001E3341" w:rsidRDefault="001E3341" w:rsidP="00382F8F">
      <w:pPr>
        <w:pStyle w:val="Titre2"/>
        <w:spacing w:before="0" w:after="0"/>
        <w:jc w:val="both"/>
        <w:rPr>
          <w:i w:val="0"/>
          <w:iCs w:val="0"/>
          <w:smallCaps/>
          <w:sz w:val="20"/>
          <w:szCs w:val="20"/>
        </w:rPr>
      </w:pPr>
    </w:p>
    <w:p w14:paraId="5DEC0420" w14:textId="77777777" w:rsidR="0056449B" w:rsidRDefault="0056449B" w:rsidP="00382F8F">
      <w:pPr>
        <w:pStyle w:val="Titre2"/>
        <w:spacing w:before="0" w:after="0"/>
        <w:jc w:val="both"/>
        <w:rPr>
          <w:i w:val="0"/>
          <w:iCs w:val="0"/>
          <w:smallCaps/>
          <w:sz w:val="20"/>
          <w:szCs w:val="20"/>
        </w:rPr>
      </w:pPr>
      <w:r w:rsidRPr="00F15823">
        <w:rPr>
          <w:i w:val="0"/>
          <w:iCs w:val="0"/>
          <w:smallCaps/>
          <w:sz w:val="20"/>
          <w:szCs w:val="20"/>
        </w:rPr>
        <w:t>6.</w:t>
      </w:r>
      <w:r w:rsidR="003F0E4B" w:rsidRPr="00F15823">
        <w:rPr>
          <w:i w:val="0"/>
          <w:iCs w:val="0"/>
          <w:smallCaps/>
          <w:sz w:val="20"/>
          <w:szCs w:val="20"/>
        </w:rPr>
        <w:t>3</w:t>
      </w:r>
      <w:r w:rsidRPr="00F15823">
        <w:rPr>
          <w:i w:val="0"/>
          <w:iCs w:val="0"/>
          <w:smallCaps/>
          <w:sz w:val="20"/>
          <w:szCs w:val="20"/>
        </w:rPr>
        <w:t xml:space="preserve"> – Contenu de</w:t>
      </w:r>
      <w:r w:rsidR="00166650" w:rsidRPr="00F15823">
        <w:rPr>
          <w:i w:val="0"/>
          <w:iCs w:val="0"/>
          <w:smallCaps/>
          <w:sz w:val="20"/>
          <w:szCs w:val="20"/>
        </w:rPr>
        <w:t xml:space="preserve"> l’</w:t>
      </w:r>
      <w:r w:rsidRPr="00F15823">
        <w:rPr>
          <w:i w:val="0"/>
          <w:iCs w:val="0"/>
          <w:smallCaps/>
          <w:sz w:val="20"/>
          <w:szCs w:val="20"/>
        </w:rPr>
        <w:t>enveloppe</w:t>
      </w:r>
      <w:bookmarkEnd w:id="36"/>
    </w:p>
    <w:p w14:paraId="426719B0" w14:textId="77777777" w:rsidR="001E3341" w:rsidRPr="001E3341" w:rsidRDefault="001E3341" w:rsidP="00382F8F">
      <w:pPr>
        <w:jc w:val="both"/>
      </w:pPr>
    </w:p>
    <w:p w14:paraId="08515B85" w14:textId="77777777" w:rsidR="00C71C43" w:rsidRDefault="0056449B" w:rsidP="00382F8F">
      <w:pPr>
        <w:pStyle w:val="Titre2"/>
        <w:spacing w:before="0" w:after="0"/>
        <w:jc w:val="both"/>
        <w:rPr>
          <w:i w:val="0"/>
          <w:iCs w:val="0"/>
          <w:smallCaps/>
          <w:sz w:val="20"/>
          <w:szCs w:val="20"/>
        </w:rPr>
      </w:pPr>
      <w:bookmarkStart w:id="39" w:name="_Toc251937750"/>
      <w:r w:rsidRPr="00F15823">
        <w:rPr>
          <w:i w:val="0"/>
          <w:iCs w:val="0"/>
          <w:smallCaps/>
          <w:sz w:val="20"/>
          <w:szCs w:val="20"/>
        </w:rPr>
        <w:t>6.</w:t>
      </w:r>
      <w:r w:rsidR="003F0E4B" w:rsidRPr="00F15823">
        <w:rPr>
          <w:i w:val="0"/>
          <w:iCs w:val="0"/>
          <w:smallCaps/>
          <w:sz w:val="20"/>
          <w:szCs w:val="20"/>
        </w:rPr>
        <w:t>3</w:t>
      </w:r>
      <w:r w:rsidRPr="00F15823">
        <w:rPr>
          <w:i w:val="0"/>
          <w:iCs w:val="0"/>
          <w:smallCaps/>
          <w:sz w:val="20"/>
          <w:szCs w:val="20"/>
        </w:rPr>
        <w:t>.1 – Contenu de l</w:t>
      </w:r>
      <w:r w:rsidR="00166650" w:rsidRPr="00F15823">
        <w:rPr>
          <w:i w:val="0"/>
          <w:iCs w:val="0"/>
          <w:smallCaps/>
          <w:sz w:val="20"/>
          <w:szCs w:val="20"/>
        </w:rPr>
        <w:t>a</w:t>
      </w:r>
      <w:r w:rsidRPr="00F15823">
        <w:rPr>
          <w:i w:val="0"/>
          <w:iCs w:val="0"/>
          <w:smallCaps/>
          <w:sz w:val="20"/>
          <w:szCs w:val="20"/>
        </w:rPr>
        <w:t xml:space="preserve"> cand</w:t>
      </w:r>
      <w:r w:rsidR="00C71C43" w:rsidRPr="00F15823">
        <w:rPr>
          <w:i w:val="0"/>
          <w:iCs w:val="0"/>
          <w:smallCaps/>
          <w:sz w:val="20"/>
          <w:szCs w:val="20"/>
        </w:rPr>
        <w:t>idature</w:t>
      </w:r>
      <w:bookmarkEnd w:id="39"/>
    </w:p>
    <w:p w14:paraId="3430A3FB" w14:textId="77777777" w:rsidR="000E519C" w:rsidRPr="000E519C" w:rsidRDefault="000E519C" w:rsidP="000E519C"/>
    <w:p w14:paraId="490FA388" w14:textId="77777777" w:rsidR="00227B87" w:rsidRDefault="00227B87" w:rsidP="00382F8F">
      <w:pPr>
        <w:pStyle w:val="Titre3"/>
        <w:jc w:val="both"/>
        <w:rPr>
          <w:i w:val="0"/>
          <w:smallCaps/>
          <w:szCs w:val="20"/>
        </w:rPr>
      </w:pPr>
      <w:bookmarkStart w:id="40" w:name="_Toc248745136"/>
      <w:bookmarkStart w:id="41" w:name="_Toc251929002"/>
    </w:p>
    <w:bookmarkEnd w:id="40"/>
    <w:bookmarkEnd w:id="41"/>
    <w:p w14:paraId="78017FF4" w14:textId="77777777" w:rsidR="0007752C" w:rsidRDefault="0007752C" w:rsidP="00382F8F">
      <w:pPr>
        <w:jc w:val="both"/>
        <w:rPr>
          <w:rFonts w:ascii="Arial" w:hAnsi="Arial" w:cs="Arial"/>
          <w:sz w:val="20"/>
          <w:szCs w:val="20"/>
        </w:rPr>
      </w:pPr>
      <w:r w:rsidRPr="00F15823">
        <w:rPr>
          <w:rFonts w:ascii="Arial" w:hAnsi="Arial" w:cs="Arial"/>
          <w:sz w:val="20"/>
          <w:szCs w:val="20"/>
        </w:rPr>
        <w:t>Sur la base des pièces produites par les candidats à l’appui de leurs candidatures, ces dernières seront examinées au regard de leurs capacités professionnelles, techniques et financières.</w:t>
      </w:r>
    </w:p>
    <w:p w14:paraId="6C96B4E4" w14:textId="77777777" w:rsidR="000E519C" w:rsidRDefault="000E519C" w:rsidP="00382F8F">
      <w:pPr>
        <w:jc w:val="both"/>
        <w:rPr>
          <w:rFonts w:ascii="Arial" w:hAnsi="Arial" w:cs="Arial"/>
          <w:sz w:val="20"/>
          <w:szCs w:val="20"/>
        </w:rPr>
      </w:pPr>
    </w:p>
    <w:p w14:paraId="6CA67567" w14:textId="77777777" w:rsidR="008659B8" w:rsidRPr="008659B8" w:rsidRDefault="008659B8" w:rsidP="008659B8">
      <w:pPr>
        <w:jc w:val="both"/>
        <w:rPr>
          <w:rFonts w:ascii="Arial" w:hAnsi="Arial" w:cs="Arial"/>
          <w:sz w:val="20"/>
          <w:szCs w:val="20"/>
        </w:rPr>
      </w:pPr>
      <w:r w:rsidRPr="008659B8">
        <w:rPr>
          <w:rFonts w:ascii="Arial" w:hAnsi="Arial" w:cs="Arial"/>
          <w:sz w:val="20"/>
          <w:szCs w:val="20"/>
        </w:rPr>
        <w:t xml:space="preserve">Conformément à l’article </w:t>
      </w:r>
      <w:r w:rsidR="00981B87">
        <w:rPr>
          <w:rFonts w:ascii="Arial" w:hAnsi="Arial" w:cs="Arial"/>
          <w:sz w:val="20"/>
          <w:szCs w:val="20"/>
        </w:rPr>
        <w:t>R</w:t>
      </w:r>
      <w:r w:rsidR="007440ED">
        <w:rPr>
          <w:rFonts w:ascii="Arial" w:hAnsi="Arial" w:cs="Arial"/>
          <w:sz w:val="20"/>
          <w:szCs w:val="20"/>
        </w:rPr>
        <w:t>.</w:t>
      </w:r>
      <w:r w:rsidR="00981B87">
        <w:rPr>
          <w:rFonts w:ascii="Arial" w:hAnsi="Arial" w:cs="Arial"/>
          <w:sz w:val="20"/>
          <w:szCs w:val="20"/>
        </w:rPr>
        <w:t>2143-4 du Code de la Commande Publique</w:t>
      </w:r>
      <w:r w:rsidRPr="008659B8">
        <w:rPr>
          <w:rFonts w:ascii="Arial" w:hAnsi="Arial" w:cs="Arial"/>
          <w:sz w:val="20"/>
          <w:szCs w:val="20"/>
        </w:rPr>
        <w:t>, le candidat peut présenter sa candidature sous la forme d’un document unique de marché européen (DUME)  qui remplace les documents de candidature (formulaires DC1, DC2).</w:t>
      </w:r>
    </w:p>
    <w:p w14:paraId="48F2E3E2" w14:textId="77777777" w:rsidR="008659B8" w:rsidRPr="008659B8" w:rsidRDefault="008659B8" w:rsidP="008659B8">
      <w:pPr>
        <w:jc w:val="both"/>
        <w:rPr>
          <w:rFonts w:ascii="Arial" w:hAnsi="Arial" w:cs="Arial"/>
          <w:sz w:val="20"/>
          <w:szCs w:val="20"/>
        </w:rPr>
      </w:pPr>
      <w:r w:rsidRPr="008659B8">
        <w:rPr>
          <w:rFonts w:ascii="Arial" w:hAnsi="Arial" w:cs="Arial"/>
          <w:b/>
          <w:sz w:val="20"/>
          <w:szCs w:val="20"/>
        </w:rPr>
        <w:t>Le formulaire DUME est à compléter en ligne sur la PLACE avant de joindre son offre</w:t>
      </w:r>
      <w:r w:rsidRPr="008659B8">
        <w:rPr>
          <w:rFonts w:ascii="Arial" w:hAnsi="Arial" w:cs="Arial"/>
          <w:sz w:val="20"/>
          <w:szCs w:val="20"/>
        </w:rPr>
        <w:t xml:space="preserve">. </w:t>
      </w:r>
    </w:p>
    <w:p w14:paraId="291D2B7F" w14:textId="77777777" w:rsidR="008659B8" w:rsidRPr="008659B8" w:rsidRDefault="008659B8" w:rsidP="008659B8">
      <w:pPr>
        <w:jc w:val="both"/>
        <w:rPr>
          <w:rFonts w:ascii="Arial" w:hAnsi="Arial" w:cs="Arial"/>
          <w:b/>
          <w:sz w:val="20"/>
          <w:szCs w:val="20"/>
        </w:rPr>
      </w:pPr>
      <w:r w:rsidRPr="008659B8">
        <w:rPr>
          <w:rFonts w:ascii="Arial" w:hAnsi="Arial" w:cs="Arial"/>
          <w:b/>
          <w:sz w:val="20"/>
          <w:szCs w:val="20"/>
        </w:rPr>
        <w:t>Le candidat présentant un DUME vérifiera toutefois que l’ensemble des informations listées ci-dessous (notamment les qualifications le cas échéant) est bien présent dans son document unique.</w:t>
      </w:r>
    </w:p>
    <w:p w14:paraId="5F1A6B2C" w14:textId="77777777" w:rsidR="000E519C" w:rsidRPr="000E519C" w:rsidRDefault="000E519C" w:rsidP="000E519C">
      <w:pPr>
        <w:jc w:val="both"/>
        <w:rPr>
          <w:rFonts w:ascii="Arial" w:hAnsi="Arial" w:cs="Arial"/>
          <w:sz w:val="20"/>
          <w:szCs w:val="20"/>
        </w:rPr>
      </w:pPr>
    </w:p>
    <w:p w14:paraId="138E4E21" w14:textId="77777777" w:rsidR="000E519C" w:rsidRPr="000E519C" w:rsidRDefault="000E519C" w:rsidP="000E519C">
      <w:pPr>
        <w:jc w:val="both"/>
        <w:rPr>
          <w:rFonts w:ascii="Arial" w:hAnsi="Arial" w:cs="Arial"/>
          <w:b/>
          <w:sz w:val="20"/>
          <w:szCs w:val="20"/>
          <w:u w:val="single"/>
        </w:rPr>
      </w:pPr>
      <w:r w:rsidRPr="000E519C">
        <w:rPr>
          <w:rFonts w:ascii="Arial" w:hAnsi="Arial" w:cs="Arial"/>
          <w:b/>
          <w:sz w:val="20"/>
          <w:szCs w:val="20"/>
          <w:u w:val="single"/>
        </w:rPr>
        <w:t>Ou</w:t>
      </w:r>
    </w:p>
    <w:p w14:paraId="2CC3E57B" w14:textId="77777777" w:rsidR="00227B87" w:rsidRDefault="00227B87" w:rsidP="00382F8F">
      <w:pPr>
        <w:jc w:val="both"/>
        <w:rPr>
          <w:rFonts w:ascii="Arial" w:hAnsi="Arial" w:cs="Arial"/>
          <w:sz w:val="20"/>
          <w:szCs w:val="20"/>
        </w:rPr>
      </w:pPr>
    </w:p>
    <w:p w14:paraId="7247606B" w14:textId="77777777" w:rsidR="00227B87" w:rsidRPr="00F15823" w:rsidRDefault="00227B87" w:rsidP="00382F8F">
      <w:pPr>
        <w:jc w:val="both"/>
        <w:rPr>
          <w:rFonts w:ascii="Arial" w:hAnsi="Arial" w:cs="Arial"/>
          <w:sz w:val="20"/>
          <w:szCs w:val="20"/>
        </w:rPr>
      </w:pPr>
      <w:r>
        <w:rPr>
          <w:rFonts w:ascii="Arial" w:hAnsi="Arial" w:cs="Arial"/>
          <w:sz w:val="20"/>
          <w:szCs w:val="20"/>
        </w:rPr>
        <w:t>La candidature doit contenir les pièces suivantes :</w:t>
      </w:r>
    </w:p>
    <w:p w14:paraId="374AE6AD" w14:textId="77777777" w:rsidR="00774F93" w:rsidRPr="00F15823" w:rsidRDefault="00774F93" w:rsidP="00382F8F">
      <w:pPr>
        <w:jc w:val="both"/>
        <w:rPr>
          <w:rFonts w:ascii="Arial" w:hAnsi="Arial" w:cs="Arial"/>
          <w:b/>
          <w:sz w:val="20"/>
          <w:szCs w:val="20"/>
          <w:u w:val="single"/>
        </w:rPr>
      </w:pPr>
      <w:bookmarkStart w:id="42" w:name="_Toc251937752"/>
    </w:p>
    <w:p w14:paraId="4F8053C9" w14:textId="77777777" w:rsidR="00227B87" w:rsidRPr="00F15823" w:rsidRDefault="00227B87" w:rsidP="00382F8F">
      <w:pPr>
        <w:autoSpaceDE w:val="0"/>
        <w:autoSpaceDN w:val="0"/>
        <w:adjustRightInd w:val="0"/>
        <w:jc w:val="both"/>
        <w:rPr>
          <w:rFonts w:ascii="Arial" w:hAnsi="Arial" w:cs="Arial"/>
          <w:sz w:val="20"/>
          <w:szCs w:val="20"/>
        </w:rPr>
      </w:pPr>
      <w:r>
        <w:rPr>
          <w:rFonts w:ascii="Arial" w:hAnsi="Arial" w:cs="Arial"/>
          <w:b/>
          <w:sz w:val="20"/>
          <w:szCs w:val="20"/>
        </w:rPr>
        <w:t>1.</w:t>
      </w:r>
      <w:r w:rsidR="00F57680" w:rsidRPr="00F15823">
        <w:rPr>
          <w:rFonts w:ascii="Arial" w:hAnsi="Arial" w:cs="Arial"/>
          <w:b/>
          <w:sz w:val="20"/>
          <w:szCs w:val="20"/>
        </w:rPr>
        <w:t xml:space="preserve"> </w:t>
      </w:r>
      <w:r w:rsidR="00C635C9" w:rsidRPr="00F15823">
        <w:rPr>
          <w:rFonts w:ascii="Arial" w:hAnsi="Arial" w:cs="Arial"/>
          <w:b/>
          <w:sz w:val="20"/>
          <w:szCs w:val="20"/>
        </w:rPr>
        <w:t xml:space="preserve">Formulaire </w:t>
      </w:r>
      <w:r w:rsidR="00F57680" w:rsidRPr="00F15823">
        <w:rPr>
          <w:rFonts w:ascii="Arial" w:hAnsi="Arial" w:cs="Arial"/>
          <w:b/>
          <w:sz w:val="20"/>
          <w:szCs w:val="20"/>
        </w:rPr>
        <w:t>DC 1  « Lettre de candidature »,</w:t>
      </w:r>
      <w:r w:rsidR="00C635C9" w:rsidRPr="00F15823">
        <w:rPr>
          <w:rFonts w:ascii="Arial" w:hAnsi="Arial" w:cs="Arial"/>
          <w:b/>
          <w:sz w:val="20"/>
          <w:szCs w:val="20"/>
        </w:rPr>
        <w:t xml:space="preserve"> </w:t>
      </w:r>
      <w:r w:rsidR="00C635C9" w:rsidRPr="00F15823">
        <w:rPr>
          <w:rFonts w:ascii="Arial" w:hAnsi="Arial" w:cs="Arial"/>
          <w:sz w:val="20"/>
          <w:szCs w:val="20"/>
        </w:rPr>
        <w:t>complété</w:t>
      </w:r>
      <w:r w:rsidR="00601A8B">
        <w:rPr>
          <w:rFonts w:ascii="Arial" w:hAnsi="Arial" w:cs="Arial"/>
          <w:sz w:val="20"/>
          <w:szCs w:val="20"/>
        </w:rPr>
        <w:t xml:space="preserve"> et </w:t>
      </w:r>
      <w:r w:rsidR="00C635C9" w:rsidRPr="00F15823">
        <w:rPr>
          <w:rFonts w:ascii="Arial" w:hAnsi="Arial" w:cs="Arial"/>
          <w:sz w:val="20"/>
          <w:szCs w:val="20"/>
        </w:rPr>
        <w:t xml:space="preserve">daté </w:t>
      </w:r>
    </w:p>
    <w:p w14:paraId="091B372A" w14:textId="77777777" w:rsidR="00F57680" w:rsidRPr="00F15823" w:rsidRDefault="00F57680" w:rsidP="00382F8F">
      <w:pPr>
        <w:autoSpaceDE w:val="0"/>
        <w:autoSpaceDN w:val="0"/>
        <w:adjustRightInd w:val="0"/>
        <w:ind w:left="540"/>
        <w:jc w:val="both"/>
        <w:rPr>
          <w:rFonts w:ascii="Arial" w:hAnsi="Arial" w:cs="Arial"/>
          <w:color w:val="434343"/>
          <w:sz w:val="20"/>
          <w:szCs w:val="20"/>
        </w:rPr>
      </w:pPr>
    </w:p>
    <w:p w14:paraId="7420045F" w14:textId="77777777" w:rsidR="00C04B9A" w:rsidRPr="00C04B9A" w:rsidRDefault="00C04B9A" w:rsidP="00C04B9A">
      <w:pPr>
        <w:autoSpaceDE w:val="0"/>
        <w:autoSpaceDN w:val="0"/>
        <w:adjustRightInd w:val="0"/>
        <w:jc w:val="both"/>
        <w:rPr>
          <w:rFonts w:ascii="Arial" w:hAnsi="Arial" w:cs="Arial"/>
          <w:b/>
          <w:sz w:val="20"/>
          <w:szCs w:val="20"/>
        </w:rPr>
      </w:pPr>
      <w:r w:rsidRPr="00C04B9A">
        <w:rPr>
          <w:rFonts w:ascii="Arial" w:hAnsi="Arial" w:cs="Arial"/>
          <w:b/>
          <w:sz w:val="20"/>
          <w:szCs w:val="20"/>
        </w:rPr>
        <w:t xml:space="preserve">2. Formulaire DC2 « déclaration du candidat », intégralement </w:t>
      </w:r>
      <w:r w:rsidRPr="00C04B9A">
        <w:rPr>
          <w:rFonts w:ascii="Arial" w:hAnsi="Arial" w:cs="Arial"/>
          <w:sz w:val="20"/>
          <w:szCs w:val="20"/>
        </w:rPr>
        <w:t xml:space="preserve">complété (dans sa rubrique E le cas échéant), daté, </w:t>
      </w:r>
      <w:r w:rsidRPr="00C04B9A">
        <w:rPr>
          <w:rFonts w:ascii="Arial" w:hAnsi="Arial" w:cs="Arial"/>
          <w:b/>
          <w:sz w:val="20"/>
          <w:szCs w:val="20"/>
          <w:u w:val="single"/>
        </w:rPr>
        <w:t>et</w:t>
      </w:r>
      <w:r w:rsidRPr="00C04B9A">
        <w:rPr>
          <w:rFonts w:ascii="Arial" w:hAnsi="Arial" w:cs="Arial"/>
          <w:b/>
          <w:sz w:val="20"/>
          <w:szCs w:val="20"/>
        </w:rPr>
        <w:t xml:space="preserve"> accompagné des annexes suivantes :</w:t>
      </w:r>
    </w:p>
    <w:p w14:paraId="0B54A09C" w14:textId="77777777" w:rsidR="00C04B9A" w:rsidRPr="00C04B9A" w:rsidRDefault="00C04B9A" w:rsidP="00C04B9A">
      <w:pPr>
        <w:pStyle w:val="Retraitcorpsdetexte2"/>
        <w:rPr>
          <w:rFonts w:ascii="Arial" w:hAnsi="Arial" w:cs="Arial"/>
          <w:sz w:val="20"/>
          <w:szCs w:val="20"/>
        </w:rPr>
      </w:pPr>
    </w:p>
    <w:p w14:paraId="48A229F5" w14:textId="77777777" w:rsidR="00C04B9A" w:rsidRPr="00C04B9A" w:rsidRDefault="00C04B9A" w:rsidP="00C04B9A">
      <w:pPr>
        <w:pStyle w:val="Retraitcorpsdetexte2"/>
        <w:ind w:left="540" w:firstLine="0"/>
        <w:rPr>
          <w:rFonts w:ascii="Arial" w:hAnsi="Arial" w:cs="Arial"/>
          <w:sz w:val="20"/>
          <w:szCs w:val="20"/>
        </w:rPr>
      </w:pPr>
      <w:r w:rsidRPr="00C04B9A">
        <w:rPr>
          <w:rFonts w:ascii="Arial" w:hAnsi="Arial" w:cs="Arial"/>
          <w:sz w:val="20"/>
          <w:szCs w:val="20"/>
        </w:rPr>
        <w:t>a) Déclaration indiquant les effectifs du candidat et l'importance de son personnel, notamment son personnel d'encadrement,</w:t>
      </w:r>
    </w:p>
    <w:p w14:paraId="10307911" w14:textId="77777777" w:rsidR="00C04B9A" w:rsidRPr="00C04B9A" w:rsidRDefault="00C04B9A" w:rsidP="00C04B9A">
      <w:pPr>
        <w:pStyle w:val="Retraitcorpsdetexte2"/>
        <w:ind w:left="540" w:firstLine="0"/>
        <w:rPr>
          <w:rFonts w:ascii="Arial" w:hAnsi="Arial" w:cs="Arial"/>
          <w:sz w:val="20"/>
          <w:szCs w:val="20"/>
        </w:rPr>
      </w:pPr>
    </w:p>
    <w:p w14:paraId="2EA14B95" w14:textId="77777777" w:rsidR="00C04B9A" w:rsidRPr="00C04B9A" w:rsidRDefault="00C04B9A" w:rsidP="00C04B9A">
      <w:pPr>
        <w:pStyle w:val="Retraitcorpsdetexte2"/>
        <w:ind w:left="540" w:firstLine="0"/>
        <w:rPr>
          <w:rFonts w:ascii="Arial" w:hAnsi="Arial" w:cs="Arial"/>
          <w:sz w:val="20"/>
          <w:szCs w:val="20"/>
        </w:rPr>
      </w:pPr>
      <w:r w:rsidRPr="00C04B9A">
        <w:rPr>
          <w:rFonts w:ascii="Arial" w:hAnsi="Arial" w:cs="Arial"/>
          <w:sz w:val="20"/>
          <w:szCs w:val="20"/>
        </w:rPr>
        <w:t>b) Déclaration indiquant l'outillage, le matériel et l'équipement technique dont le prestataire dispose.</w:t>
      </w:r>
    </w:p>
    <w:p w14:paraId="7CDD54C3" w14:textId="77777777" w:rsidR="00C04B9A" w:rsidRPr="00C04B9A" w:rsidRDefault="00C04B9A" w:rsidP="00C04B9A">
      <w:pPr>
        <w:pStyle w:val="Retraitcorpsdetexte2"/>
        <w:ind w:left="540" w:firstLine="0"/>
        <w:rPr>
          <w:rFonts w:ascii="Arial" w:hAnsi="Arial" w:cs="Arial"/>
          <w:sz w:val="20"/>
          <w:szCs w:val="20"/>
        </w:rPr>
      </w:pPr>
    </w:p>
    <w:p w14:paraId="1754251F" w14:textId="50DEA883" w:rsidR="00027FEF" w:rsidRDefault="00C04B9A" w:rsidP="00C04B9A">
      <w:pPr>
        <w:pStyle w:val="Retraitcorpsdetexte2"/>
        <w:ind w:left="540" w:firstLine="0"/>
        <w:rPr>
          <w:rFonts w:ascii="Arial" w:hAnsi="Arial" w:cs="Arial"/>
          <w:sz w:val="20"/>
          <w:szCs w:val="20"/>
        </w:rPr>
      </w:pPr>
      <w:r w:rsidRPr="00C04B9A">
        <w:rPr>
          <w:rFonts w:ascii="Arial" w:hAnsi="Arial" w:cs="Arial"/>
          <w:sz w:val="20"/>
          <w:szCs w:val="20"/>
        </w:rPr>
        <w:t>c)</w:t>
      </w:r>
      <w:r w:rsidR="00964E4F">
        <w:rPr>
          <w:rFonts w:ascii="Arial" w:hAnsi="Arial" w:cs="Arial"/>
          <w:sz w:val="20"/>
          <w:szCs w:val="20"/>
        </w:rPr>
        <w:t xml:space="preserve"> </w:t>
      </w:r>
      <w:r w:rsidRPr="00C04B9A">
        <w:rPr>
          <w:rFonts w:ascii="Arial" w:hAnsi="Arial" w:cs="Arial"/>
          <w:sz w:val="20"/>
          <w:szCs w:val="20"/>
        </w:rPr>
        <w:t xml:space="preserve">Dossier de références concernant des prestations similaires </w:t>
      </w:r>
      <w:r w:rsidR="00027FEF">
        <w:rPr>
          <w:rFonts w:ascii="Arial" w:hAnsi="Arial" w:cs="Arial"/>
          <w:sz w:val="20"/>
          <w:szCs w:val="20"/>
        </w:rPr>
        <w:t xml:space="preserve">réalisées sur les 5 dernières années </w:t>
      </w:r>
      <w:r w:rsidRPr="00C04B9A">
        <w:rPr>
          <w:rFonts w:ascii="Arial" w:hAnsi="Arial" w:cs="Arial"/>
          <w:sz w:val="20"/>
          <w:szCs w:val="20"/>
        </w:rPr>
        <w:t xml:space="preserve">dans lequel figurent les </w:t>
      </w:r>
      <w:r w:rsidR="00964E4F">
        <w:rPr>
          <w:rFonts w:ascii="Arial" w:hAnsi="Arial" w:cs="Arial"/>
          <w:sz w:val="20"/>
          <w:szCs w:val="20"/>
        </w:rPr>
        <w:t>r</w:t>
      </w:r>
      <w:r w:rsidRPr="00C04B9A">
        <w:rPr>
          <w:rFonts w:ascii="Arial" w:hAnsi="Arial" w:cs="Arial"/>
          <w:sz w:val="20"/>
          <w:szCs w:val="20"/>
        </w:rPr>
        <w:t>enseignements suivants : étendue et montant des marchés, période d’exécution et le destinataire publi</w:t>
      </w:r>
      <w:r w:rsidR="00027FEF">
        <w:rPr>
          <w:rFonts w:ascii="Arial" w:hAnsi="Arial" w:cs="Arial"/>
          <w:sz w:val="20"/>
          <w:szCs w:val="20"/>
        </w:rPr>
        <w:t xml:space="preserve">c ou privé, </w:t>
      </w:r>
    </w:p>
    <w:p w14:paraId="0BC39A2A" w14:textId="087448F5" w:rsidR="00027FEF" w:rsidRDefault="00027FEF" w:rsidP="00C04B9A">
      <w:pPr>
        <w:pStyle w:val="Retraitcorpsdetexte2"/>
        <w:ind w:left="540" w:firstLine="0"/>
        <w:rPr>
          <w:rFonts w:ascii="Arial" w:hAnsi="Arial" w:cs="Arial"/>
          <w:sz w:val="20"/>
          <w:szCs w:val="20"/>
        </w:rPr>
      </w:pPr>
    </w:p>
    <w:p w14:paraId="701FA61C" w14:textId="7117B591" w:rsidR="00027FEF" w:rsidRDefault="00027FEF" w:rsidP="00C04B9A">
      <w:pPr>
        <w:pStyle w:val="Retraitcorpsdetexte2"/>
        <w:ind w:left="540" w:firstLine="0"/>
        <w:rPr>
          <w:rFonts w:ascii="Arial" w:hAnsi="Arial" w:cs="Arial"/>
          <w:sz w:val="20"/>
          <w:szCs w:val="20"/>
        </w:rPr>
      </w:pPr>
      <w:r>
        <w:rPr>
          <w:rFonts w:ascii="Arial" w:hAnsi="Arial" w:cs="Arial"/>
          <w:sz w:val="20"/>
          <w:szCs w:val="20"/>
        </w:rPr>
        <w:t>d) Le chiffre d’affaire des 3 dernières années,</w:t>
      </w:r>
    </w:p>
    <w:p w14:paraId="42B74B1A" w14:textId="77777777" w:rsidR="00027FEF" w:rsidRDefault="00027FEF" w:rsidP="00C04B9A">
      <w:pPr>
        <w:pStyle w:val="Retraitcorpsdetexte2"/>
        <w:ind w:left="540" w:firstLine="0"/>
        <w:rPr>
          <w:rFonts w:ascii="Arial" w:hAnsi="Arial" w:cs="Arial"/>
          <w:sz w:val="20"/>
          <w:szCs w:val="20"/>
        </w:rPr>
      </w:pPr>
    </w:p>
    <w:p w14:paraId="5B5298FB" w14:textId="3A26A1A2" w:rsidR="000E519C" w:rsidRPr="00623DF2" w:rsidRDefault="00027FEF" w:rsidP="000E519C">
      <w:pPr>
        <w:pStyle w:val="Retraitcorpsdetexte2"/>
        <w:rPr>
          <w:rFonts w:ascii="Arial" w:hAnsi="Arial" w:cs="Arial"/>
          <w:sz w:val="20"/>
          <w:szCs w:val="20"/>
        </w:rPr>
      </w:pPr>
      <w:r>
        <w:rPr>
          <w:rFonts w:ascii="Arial" w:hAnsi="Arial" w:cs="Arial"/>
          <w:sz w:val="20"/>
          <w:szCs w:val="20"/>
        </w:rPr>
        <w:t>e</w:t>
      </w:r>
      <w:r w:rsidR="000E519C" w:rsidRPr="00623DF2">
        <w:rPr>
          <w:rFonts w:ascii="Arial" w:hAnsi="Arial" w:cs="Arial"/>
          <w:sz w:val="20"/>
          <w:szCs w:val="20"/>
        </w:rPr>
        <w:t>) Copie du ou des jugements prononcés, si le candidat est en redressement judiciaire</w:t>
      </w:r>
    </w:p>
    <w:p w14:paraId="0AC3CAD3" w14:textId="77777777" w:rsidR="000E519C" w:rsidRPr="00F15823" w:rsidRDefault="000E519C" w:rsidP="00C04B9A">
      <w:pPr>
        <w:pStyle w:val="Retraitcorpsdetexte2"/>
        <w:ind w:left="540" w:firstLine="0"/>
        <w:rPr>
          <w:rFonts w:ascii="Arial" w:hAnsi="Arial" w:cs="Arial"/>
          <w:sz w:val="20"/>
          <w:szCs w:val="20"/>
        </w:rPr>
      </w:pPr>
    </w:p>
    <w:p w14:paraId="1448BAE0" w14:textId="77777777" w:rsidR="00925CA9" w:rsidRPr="00F15823" w:rsidRDefault="00925CA9" w:rsidP="00382F8F">
      <w:pPr>
        <w:pStyle w:val="Retraitcorpsdetexte2"/>
        <w:ind w:left="540" w:firstLine="0"/>
        <w:rPr>
          <w:rFonts w:ascii="Arial" w:hAnsi="Arial" w:cs="Arial"/>
          <w:sz w:val="20"/>
          <w:szCs w:val="20"/>
        </w:rPr>
      </w:pPr>
    </w:p>
    <w:p w14:paraId="4535DC05" w14:textId="77777777" w:rsidR="003248A3" w:rsidRDefault="003248A3" w:rsidP="00382F8F">
      <w:pPr>
        <w:pStyle w:val="Retraitcorpsdetexte2"/>
        <w:ind w:left="0" w:firstLine="0"/>
        <w:rPr>
          <w:rFonts w:ascii="Arial" w:hAnsi="Arial" w:cs="Arial"/>
          <w:b/>
          <w:sz w:val="20"/>
          <w:szCs w:val="20"/>
        </w:rPr>
      </w:pPr>
      <w:r w:rsidRPr="003248A3">
        <w:rPr>
          <w:rFonts w:ascii="Arial" w:hAnsi="Arial" w:cs="Arial"/>
          <w:b/>
          <w:sz w:val="20"/>
          <w:szCs w:val="20"/>
        </w:rPr>
        <w:t xml:space="preserve">3. </w:t>
      </w:r>
      <w:r w:rsidR="00BF0A5E" w:rsidRPr="003248A3">
        <w:rPr>
          <w:rFonts w:ascii="Arial" w:hAnsi="Arial" w:cs="Arial"/>
          <w:b/>
          <w:sz w:val="20"/>
          <w:szCs w:val="20"/>
        </w:rPr>
        <w:t>Qualifications Particulières demandées pour l’opération :</w:t>
      </w:r>
    </w:p>
    <w:p w14:paraId="3E4691F2" w14:textId="77777777" w:rsidR="003248A3" w:rsidRDefault="003248A3" w:rsidP="00382F8F">
      <w:pPr>
        <w:pStyle w:val="Retraitcorpsdetexte2"/>
        <w:ind w:left="0" w:firstLine="0"/>
        <w:rPr>
          <w:rFonts w:ascii="Arial" w:hAnsi="Arial" w:cs="Arial"/>
          <w:b/>
          <w:sz w:val="20"/>
          <w:szCs w:val="20"/>
          <w:highlight w:val="lightGray"/>
        </w:rPr>
      </w:pPr>
    </w:p>
    <w:p w14:paraId="693B6380" w14:textId="77777777" w:rsidR="00C16A7C" w:rsidRDefault="00C16A7C" w:rsidP="00C16A7C">
      <w:pPr>
        <w:jc w:val="both"/>
        <w:rPr>
          <w:rFonts w:ascii="Arial" w:hAnsi="Arial" w:cs="Arial"/>
          <w:sz w:val="20"/>
          <w:szCs w:val="20"/>
        </w:rPr>
      </w:pPr>
      <w:r>
        <w:rPr>
          <w:rFonts w:ascii="Arial" w:hAnsi="Arial" w:cs="Arial"/>
          <w:sz w:val="20"/>
          <w:szCs w:val="20"/>
        </w:rPr>
        <w:t>L</w:t>
      </w:r>
      <w:r w:rsidRPr="003248A3">
        <w:rPr>
          <w:rFonts w:ascii="Arial" w:hAnsi="Arial" w:cs="Arial"/>
          <w:sz w:val="20"/>
          <w:szCs w:val="20"/>
        </w:rPr>
        <w:t xml:space="preserve">e candidat pourra apporter la preuve de sa capacité par tous moyens notamment par des certificats d'identité professionnelle ou des références </w:t>
      </w:r>
      <w:r>
        <w:rPr>
          <w:rFonts w:ascii="Arial" w:hAnsi="Arial" w:cs="Arial"/>
          <w:sz w:val="20"/>
          <w:szCs w:val="20"/>
        </w:rPr>
        <w:t xml:space="preserve">similaires </w:t>
      </w:r>
      <w:r w:rsidRPr="003248A3">
        <w:rPr>
          <w:rFonts w:ascii="Arial" w:hAnsi="Arial" w:cs="Arial"/>
          <w:sz w:val="20"/>
          <w:szCs w:val="20"/>
        </w:rPr>
        <w:t>en travaux</w:t>
      </w:r>
      <w:r>
        <w:rPr>
          <w:rFonts w:ascii="Arial" w:hAnsi="Arial" w:cs="Arial"/>
          <w:sz w:val="20"/>
          <w:szCs w:val="20"/>
        </w:rPr>
        <w:t xml:space="preserve"> sur monument historique</w:t>
      </w:r>
      <w:r w:rsidRPr="003248A3">
        <w:rPr>
          <w:rFonts w:ascii="Arial" w:hAnsi="Arial" w:cs="Arial"/>
          <w:sz w:val="20"/>
          <w:szCs w:val="20"/>
        </w:rPr>
        <w:t>, attestant de la compétence de l'opérateur économique à réaliser la prestation pour laquelle il se porte candidat. </w:t>
      </w:r>
    </w:p>
    <w:p w14:paraId="5FB7FD5E" w14:textId="77777777" w:rsidR="000E34C4" w:rsidRDefault="000E34C4" w:rsidP="000E34C4">
      <w:pPr>
        <w:jc w:val="both"/>
        <w:rPr>
          <w:rFonts w:ascii="Arial" w:hAnsi="Arial" w:cs="Arial"/>
          <w:sz w:val="20"/>
          <w:szCs w:val="20"/>
        </w:rPr>
      </w:pPr>
    </w:p>
    <w:p w14:paraId="307FEE32" w14:textId="69F89B8A" w:rsidR="003248A3" w:rsidRDefault="00981B87" w:rsidP="00382F8F">
      <w:pPr>
        <w:jc w:val="both"/>
        <w:rPr>
          <w:rFonts w:ascii="Arial" w:hAnsi="Arial" w:cs="Arial"/>
          <w:sz w:val="20"/>
          <w:szCs w:val="20"/>
        </w:rPr>
      </w:pPr>
      <w:r>
        <w:rPr>
          <w:rFonts w:ascii="Arial" w:hAnsi="Arial" w:cs="Arial"/>
          <w:sz w:val="20"/>
          <w:szCs w:val="20"/>
        </w:rPr>
        <w:t>L’arrêté</w:t>
      </w:r>
      <w:r w:rsidR="00D401E6">
        <w:rPr>
          <w:rFonts w:ascii="Arial" w:hAnsi="Arial" w:cs="Arial"/>
          <w:sz w:val="20"/>
          <w:szCs w:val="20"/>
        </w:rPr>
        <w:t xml:space="preserve"> du 22 mars 2019</w:t>
      </w:r>
      <w:r w:rsidR="000E519C" w:rsidRPr="000E519C">
        <w:rPr>
          <w:rFonts w:ascii="Arial" w:hAnsi="Arial" w:cs="Arial"/>
          <w:sz w:val="20"/>
          <w:szCs w:val="20"/>
        </w:rPr>
        <w:t xml:space="preserve"> fixe la liste des renseignements et des documents pouvant être demandés aux candidats aux marchés publics.</w:t>
      </w:r>
    </w:p>
    <w:p w14:paraId="0173DEC5" w14:textId="4D564A56" w:rsidR="00915208" w:rsidRDefault="00915208" w:rsidP="00382F8F">
      <w:pPr>
        <w:jc w:val="both"/>
        <w:rPr>
          <w:rFonts w:ascii="Arial" w:hAnsi="Arial" w:cs="Arial"/>
          <w:sz w:val="20"/>
          <w:szCs w:val="20"/>
        </w:rPr>
      </w:pPr>
    </w:p>
    <w:p w14:paraId="78BB440D" w14:textId="399B4700" w:rsidR="00915208" w:rsidRPr="00F82EC4" w:rsidRDefault="00915208" w:rsidP="00915208">
      <w:pPr>
        <w:spacing w:before="120" w:line="276" w:lineRule="auto"/>
        <w:jc w:val="both"/>
        <w:rPr>
          <w:rFonts w:ascii="Arial" w:hAnsi="Arial" w:cs="Arial"/>
          <w:sz w:val="20"/>
          <w:szCs w:val="20"/>
          <w:u w:val="single"/>
        </w:rPr>
      </w:pPr>
      <w:r>
        <w:rPr>
          <w:rFonts w:ascii="Arial" w:hAnsi="Arial" w:cs="Arial"/>
          <w:sz w:val="20"/>
          <w:szCs w:val="20"/>
        </w:rPr>
        <w:t xml:space="preserve">Spécifiquement pour le </w:t>
      </w:r>
      <w:r w:rsidR="00CC0E49">
        <w:rPr>
          <w:rFonts w:ascii="Arial" w:hAnsi="Arial" w:cs="Arial"/>
          <w:sz w:val="20"/>
          <w:szCs w:val="20"/>
        </w:rPr>
        <w:t>lot C3</w:t>
      </w:r>
      <w:r w:rsidR="00685E8C" w:rsidRPr="00685E8C">
        <w:rPr>
          <w:rFonts w:ascii="Arial" w:hAnsi="Arial" w:cs="Arial"/>
          <w:sz w:val="20"/>
          <w:szCs w:val="20"/>
        </w:rPr>
        <w:t xml:space="preserve"> – </w:t>
      </w:r>
      <w:r w:rsidR="00CC0E49">
        <w:rPr>
          <w:rFonts w:ascii="Arial" w:hAnsi="Arial" w:cs="Arial"/>
          <w:sz w:val="20"/>
          <w:szCs w:val="20"/>
        </w:rPr>
        <w:t>Désamiantage/Déplombage/Curage</w:t>
      </w:r>
      <w:r w:rsidRPr="00685E8C">
        <w:rPr>
          <w:rFonts w:ascii="Arial" w:hAnsi="Arial" w:cs="Arial"/>
          <w:sz w:val="20"/>
          <w:szCs w:val="20"/>
        </w:rPr>
        <w:t> :</w:t>
      </w:r>
    </w:p>
    <w:p w14:paraId="4D46A2A7" w14:textId="77777777" w:rsidR="00CC0E49" w:rsidRPr="00F82EC4" w:rsidRDefault="00CC0E49" w:rsidP="00CC0E49">
      <w:pPr>
        <w:pStyle w:val="Paragraphedeliste"/>
        <w:numPr>
          <w:ilvl w:val="0"/>
          <w:numId w:val="29"/>
        </w:numPr>
        <w:spacing w:line="276" w:lineRule="auto"/>
        <w:ind w:left="714" w:hanging="357"/>
        <w:rPr>
          <w:rFonts w:ascii="Arial" w:hAnsi="Arial" w:cs="Arial"/>
          <w:sz w:val="20"/>
          <w:szCs w:val="20"/>
        </w:rPr>
      </w:pPr>
      <w:r w:rsidRPr="00F82EC4">
        <w:rPr>
          <w:rFonts w:ascii="Arial" w:hAnsi="Arial" w:cs="Arial"/>
          <w:sz w:val="20"/>
          <w:szCs w:val="20"/>
        </w:rPr>
        <w:t>QUALIBAT 1161 Travaux de curage ;</w:t>
      </w:r>
    </w:p>
    <w:p w14:paraId="29DACB4B" w14:textId="77777777" w:rsidR="00CC0E49" w:rsidRPr="00F82EC4" w:rsidRDefault="00CC0E49" w:rsidP="00CC0E49">
      <w:pPr>
        <w:pStyle w:val="Paragraphedeliste"/>
        <w:numPr>
          <w:ilvl w:val="0"/>
          <w:numId w:val="29"/>
        </w:numPr>
        <w:spacing w:line="276" w:lineRule="auto"/>
        <w:ind w:left="714" w:hanging="357"/>
        <w:rPr>
          <w:rFonts w:ascii="Arial" w:hAnsi="Arial" w:cs="Arial"/>
          <w:sz w:val="20"/>
          <w:szCs w:val="20"/>
        </w:rPr>
      </w:pPr>
      <w:r w:rsidRPr="00F82EC4">
        <w:rPr>
          <w:rFonts w:ascii="Arial" w:hAnsi="Arial" w:cs="Arial"/>
          <w:sz w:val="20"/>
          <w:szCs w:val="20"/>
        </w:rPr>
        <w:t>QUALIBAT 1552 Traitement de l’amiante.</w:t>
      </w:r>
    </w:p>
    <w:p w14:paraId="0869C014" w14:textId="48FF4FF9" w:rsidR="00685E8C" w:rsidRPr="00F82EC4" w:rsidRDefault="00CC0E49" w:rsidP="00685E8C">
      <w:pPr>
        <w:spacing w:before="120" w:line="276" w:lineRule="auto"/>
        <w:jc w:val="both"/>
        <w:rPr>
          <w:rFonts w:ascii="Arial" w:hAnsi="Arial" w:cs="Arial"/>
          <w:sz w:val="20"/>
          <w:szCs w:val="20"/>
          <w:u w:val="single"/>
        </w:rPr>
      </w:pPr>
      <w:r>
        <w:rPr>
          <w:rFonts w:ascii="Arial" w:hAnsi="Arial" w:cs="Arial"/>
          <w:sz w:val="20"/>
          <w:szCs w:val="20"/>
        </w:rPr>
        <w:t>Spécifiquement pour le lot C8</w:t>
      </w:r>
      <w:r w:rsidR="00685E8C" w:rsidRPr="00685E8C">
        <w:rPr>
          <w:rFonts w:ascii="Arial" w:hAnsi="Arial" w:cs="Arial"/>
          <w:sz w:val="20"/>
          <w:szCs w:val="20"/>
        </w:rPr>
        <w:t xml:space="preserve"> – </w:t>
      </w:r>
      <w:r>
        <w:rPr>
          <w:rFonts w:ascii="Arial" w:hAnsi="Arial" w:cs="Arial"/>
          <w:sz w:val="20"/>
          <w:szCs w:val="20"/>
        </w:rPr>
        <w:t>Menuiseries extérieures</w:t>
      </w:r>
      <w:r w:rsidR="00685E8C" w:rsidRPr="00685E8C">
        <w:rPr>
          <w:rFonts w:ascii="Arial" w:hAnsi="Arial" w:cs="Arial"/>
          <w:sz w:val="20"/>
          <w:szCs w:val="20"/>
        </w:rPr>
        <w:t> :</w:t>
      </w:r>
    </w:p>
    <w:p w14:paraId="428001EB" w14:textId="36C0BDDD" w:rsidR="00685E8C" w:rsidRPr="00CC0E49" w:rsidRDefault="00CC0E49" w:rsidP="00CC0E49">
      <w:pPr>
        <w:pStyle w:val="Paragraphedeliste"/>
        <w:numPr>
          <w:ilvl w:val="0"/>
          <w:numId w:val="29"/>
        </w:numPr>
        <w:spacing w:line="276" w:lineRule="auto"/>
        <w:rPr>
          <w:rFonts w:ascii="Arial" w:hAnsi="Arial" w:cs="Arial"/>
          <w:sz w:val="20"/>
          <w:szCs w:val="20"/>
        </w:rPr>
      </w:pPr>
      <w:r w:rsidRPr="00CC0E49">
        <w:rPr>
          <w:rFonts w:ascii="Arial" w:hAnsi="Arial" w:cs="Arial"/>
          <w:sz w:val="20"/>
          <w:szCs w:val="20"/>
        </w:rPr>
        <w:t>QUALIBAT 4393 (restauration des menuiseries monuments historiques)</w:t>
      </w:r>
    </w:p>
    <w:p w14:paraId="36E1AEFC" w14:textId="77777777" w:rsidR="000E519C" w:rsidRPr="003248A3" w:rsidRDefault="000E519C" w:rsidP="00382F8F">
      <w:pPr>
        <w:jc w:val="both"/>
        <w:rPr>
          <w:rFonts w:ascii="Arial" w:hAnsi="Arial" w:cs="Arial"/>
          <w:sz w:val="20"/>
          <w:szCs w:val="20"/>
        </w:rPr>
      </w:pPr>
    </w:p>
    <w:p w14:paraId="0B02C394" w14:textId="77777777" w:rsidR="003248A3" w:rsidRDefault="003248A3" w:rsidP="00382F8F">
      <w:pPr>
        <w:jc w:val="both"/>
        <w:rPr>
          <w:rFonts w:ascii="Arial" w:hAnsi="Arial" w:cs="Arial"/>
          <w:b/>
          <w:sz w:val="20"/>
          <w:szCs w:val="20"/>
          <w:u w:val="single"/>
        </w:rPr>
      </w:pPr>
      <w:r w:rsidRPr="003248A3">
        <w:rPr>
          <w:rFonts w:ascii="Arial" w:hAnsi="Arial" w:cs="Arial"/>
          <w:b/>
          <w:sz w:val="20"/>
          <w:szCs w:val="20"/>
        </w:rPr>
        <w:t xml:space="preserve">4. </w:t>
      </w:r>
      <w:r w:rsidR="00C04B9A">
        <w:rPr>
          <w:rFonts w:ascii="Arial" w:hAnsi="Arial" w:cs="Arial"/>
          <w:b/>
          <w:sz w:val="20"/>
          <w:szCs w:val="20"/>
        </w:rPr>
        <w:t>L</w:t>
      </w:r>
      <w:r w:rsidR="00F57680" w:rsidRPr="003248A3">
        <w:rPr>
          <w:rFonts w:ascii="Arial" w:hAnsi="Arial" w:cs="Arial"/>
          <w:b/>
          <w:sz w:val="20"/>
          <w:szCs w:val="20"/>
        </w:rPr>
        <w:t>a justification des pouvoirs de la personne habilitée à engager le candid</w:t>
      </w:r>
      <w:r w:rsidR="00925CA9" w:rsidRPr="003248A3">
        <w:rPr>
          <w:rFonts w:ascii="Arial" w:hAnsi="Arial" w:cs="Arial"/>
          <w:b/>
          <w:sz w:val="20"/>
          <w:szCs w:val="20"/>
        </w:rPr>
        <w:t>a</w:t>
      </w:r>
      <w:r w:rsidRPr="003248A3">
        <w:rPr>
          <w:rFonts w:ascii="Arial" w:hAnsi="Arial" w:cs="Arial"/>
          <w:b/>
          <w:sz w:val="20"/>
          <w:szCs w:val="20"/>
        </w:rPr>
        <w:t>t ou les membres du groupement</w:t>
      </w:r>
      <w:r w:rsidR="00BD4C15">
        <w:rPr>
          <w:rFonts w:ascii="Arial" w:hAnsi="Arial" w:cs="Arial"/>
          <w:b/>
          <w:sz w:val="20"/>
          <w:szCs w:val="20"/>
        </w:rPr>
        <w:t xml:space="preserve"> + </w:t>
      </w:r>
      <w:r w:rsidR="00BD4C15" w:rsidRPr="00BD4C15">
        <w:rPr>
          <w:rFonts w:ascii="Arial" w:hAnsi="Arial" w:cs="Arial"/>
          <w:b/>
          <w:sz w:val="20"/>
          <w:szCs w:val="20"/>
          <w:u w:val="single"/>
        </w:rPr>
        <w:t xml:space="preserve">Extrait </w:t>
      </w:r>
      <w:r w:rsidR="00C04B9A" w:rsidRPr="00BD4C15">
        <w:rPr>
          <w:rFonts w:ascii="Arial" w:hAnsi="Arial" w:cs="Arial"/>
          <w:b/>
          <w:sz w:val="20"/>
          <w:szCs w:val="20"/>
          <w:u w:val="single"/>
        </w:rPr>
        <w:t xml:space="preserve">Kbis </w:t>
      </w:r>
      <w:r w:rsidR="00BD4C15" w:rsidRPr="00BD4C15">
        <w:rPr>
          <w:rFonts w:ascii="Arial" w:hAnsi="Arial" w:cs="Arial"/>
          <w:b/>
          <w:sz w:val="20"/>
          <w:szCs w:val="20"/>
          <w:u w:val="single"/>
        </w:rPr>
        <w:t>ou équivalent à jour.</w:t>
      </w:r>
    </w:p>
    <w:p w14:paraId="0415C9EE" w14:textId="77777777" w:rsidR="00AD5073" w:rsidRDefault="00AD5073" w:rsidP="00382F8F">
      <w:pPr>
        <w:jc w:val="both"/>
        <w:rPr>
          <w:rFonts w:ascii="Arial" w:hAnsi="Arial" w:cs="Arial"/>
          <w:b/>
          <w:sz w:val="20"/>
          <w:szCs w:val="20"/>
          <w:u w:val="single"/>
        </w:rPr>
      </w:pPr>
    </w:p>
    <w:p w14:paraId="52F055AC" w14:textId="709D0D28" w:rsidR="000E519C" w:rsidRPr="000E519C" w:rsidRDefault="000E519C" w:rsidP="000E519C">
      <w:pPr>
        <w:jc w:val="both"/>
        <w:rPr>
          <w:rFonts w:ascii="Arial" w:hAnsi="Arial" w:cs="Arial"/>
          <w:sz w:val="20"/>
          <w:szCs w:val="20"/>
        </w:rPr>
      </w:pPr>
      <w:r w:rsidRPr="000E519C">
        <w:rPr>
          <w:rFonts w:ascii="Arial" w:hAnsi="Arial" w:cs="Arial"/>
          <w:sz w:val="20"/>
          <w:szCs w:val="20"/>
        </w:rPr>
        <w:t xml:space="preserve">Les formulaires DC 1 et 2 à jour au </w:t>
      </w:r>
      <w:r w:rsidR="00813782">
        <w:rPr>
          <w:rFonts w:ascii="Arial" w:hAnsi="Arial" w:cs="Arial"/>
          <w:sz w:val="20"/>
          <w:szCs w:val="20"/>
        </w:rPr>
        <w:t>1er avril 2019</w:t>
      </w:r>
      <w:r w:rsidRPr="000E519C">
        <w:rPr>
          <w:rFonts w:ascii="Arial" w:hAnsi="Arial" w:cs="Arial"/>
          <w:sz w:val="20"/>
          <w:szCs w:val="20"/>
        </w:rPr>
        <w:t xml:space="preserve"> peuvent être télécharg</w:t>
      </w:r>
      <w:r w:rsidR="00AD5073">
        <w:rPr>
          <w:rFonts w:ascii="Arial" w:hAnsi="Arial" w:cs="Arial"/>
          <w:sz w:val="20"/>
          <w:szCs w:val="20"/>
        </w:rPr>
        <w:t>és</w:t>
      </w:r>
      <w:r w:rsidRPr="000E519C">
        <w:rPr>
          <w:rFonts w:ascii="Arial" w:hAnsi="Arial" w:cs="Arial"/>
          <w:sz w:val="20"/>
          <w:szCs w:val="20"/>
        </w:rPr>
        <w:t xml:space="preserve"> à l'adresse suivante :</w:t>
      </w:r>
    </w:p>
    <w:p w14:paraId="691399BF" w14:textId="77777777" w:rsidR="00774F93" w:rsidRDefault="001D0480" w:rsidP="000E519C">
      <w:pPr>
        <w:jc w:val="both"/>
        <w:rPr>
          <w:rFonts w:ascii="Arial" w:hAnsi="Arial" w:cs="Arial"/>
          <w:sz w:val="20"/>
          <w:szCs w:val="20"/>
        </w:rPr>
      </w:pPr>
      <w:hyperlink r:id="rId11" w:history="1">
        <w:r w:rsidR="002A6DAF">
          <w:rPr>
            <w:rStyle w:val="Lienhypertexte"/>
          </w:rPr>
          <w:t>https://www.economie.gouv.fr/daj/formulaires-declaration-du-candidat</w:t>
        </w:r>
      </w:hyperlink>
    </w:p>
    <w:p w14:paraId="2FFE34AA" w14:textId="77777777" w:rsidR="000E519C" w:rsidRDefault="000E519C" w:rsidP="000E519C">
      <w:pPr>
        <w:jc w:val="both"/>
        <w:rPr>
          <w:rFonts w:ascii="Arial" w:hAnsi="Arial" w:cs="Arial"/>
          <w:sz w:val="20"/>
          <w:szCs w:val="20"/>
        </w:rPr>
      </w:pPr>
    </w:p>
    <w:p w14:paraId="46373666" w14:textId="77777777" w:rsidR="001F487B" w:rsidRPr="00F15823" w:rsidRDefault="001F487B" w:rsidP="000E519C">
      <w:pPr>
        <w:jc w:val="both"/>
        <w:rPr>
          <w:rFonts w:ascii="Arial" w:hAnsi="Arial" w:cs="Arial"/>
          <w:sz w:val="20"/>
          <w:szCs w:val="20"/>
        </w:rPr>
      </w:pPr>
    </w:p>
    <w:p w14:paraId="4F2EBC53" w14:textId="77777777" w:rsidR="00925CA9" w:rsidRPr="00F15823" w:rsidRDefault="00774F93" w:rsidP="00382F8F">
      <w:pPr>
        <w:autoSpaceDE w:val="0"/>
        <w:autoSpaceDN w:val="0"/>
        <w:adjustRightInd w:val="0"/>
        <w:jc w:val="both"/>
        <w:rPr>
          <w:rFonts w:ascii="Arial" w:hAnsi="Arial" w:cs="Arial"/>
          <w:sz w:val="20"/>
          <w:szCs w:val="20"/>
          <w:u w:val="single"/>
        </w:rPr>
      </w:pPr>
      <w:r w:rsidRPr="00F15823">
        <w:rPr>
          <w:rFonts w:ascii="Arial" w:hAnsi="Arial" w:cs="Arial"/>
          <w:b/>
          <w:bCs/>
          <w:sz w:val="20"/>
          <w:szCs w:val="20"/>
          <w:u w:val="single"/>
        </w:rPr>
        <w:t>En cas de groupement</w:t>
      </w:r>
      <w:r w:rsidR="005266FC">
        <w:rPr>
          <w:rFonts w:ascii="Arial" w:hAnsi="Arial" w:cs="Arial"/>
          <w:b/>
          <w:bCs/>
          <w:sz w:val="20"/>
          <w:szCs w:val="20"/>
          <w:u w:val="single"/>
        </w:rPr>
        <w:t> :</w:t>
      </w:r>
    </w:p>
    <w:p w14:paraId="4EFB8AC0" w14:textId="57E18F8B" w:rsidR="00A14168" w:rsidRPr="00F15823" w:rsidRDefault="00925CA9" w:rsidP="00813782">
      <w:pPr>
        <w:autoSpaceDE w:val="0"/>
        <w:autoSpaceDN w:val="0"/>
        <w:adjustRightInd w:val="0"/>
        <w:jc w:val="both"/>
        <w:rPr>
          <w:rFonts w:ascii="Arial" w:hAnsi="Arial" w:cs="Arial"/>
          <w:sz w:val="20"/>
          <w:szCs w:val="20"/>
        </w:rPr>
      </w:pPr>
      <w:r w:rsidRPr="00F15823">
        <w:rPr>
          <w:rFonts w:ascii="Arial" w:hAnsi="Arial" w:cs="Arial"/>
          <w:sz w:val="20"/>
          <w:szCs w:val="20"/>
        </w:rPr>
        <w:t>Le</w:t>
      </w:r>
      <w:r w:rsidR="00774F93" w:rsidRPr="00F15823">
        <w:rPr>
          <w:rFonts w:ascii="Arial" w:hAnsi="Arial" w:cs="Arial"/>
          <w:sz w:val="20"/>
          <w:szCs w:val="20"/>
        </w:rPr>
        <w:t xml:space="preserve"> candidat joindra pour chaque membre du groupement l</w:t>
      </w:r>
      <w:r w:rsidR="00774F93" w:rsidRPr="00F15823">
        <w:rPr>
          <w:rFonts w:ascii="Arial" w:hAnsi="Arial" w:cs="Arial"/>
          <w:b/>
          <w:bCs/>
          <w:sz w:val="20"/>
          <w:szCs w:val="20"/>
        </w:rPr>
        <w:t xml:space="preserve">’intégralité des pièces et justificatifs </w:t>
      </w:r>
      <w:r w:rsidR="00774F93" w:rsidRPr="00F15823">
        <w:rPr>
          <w:rFonts w:ascii="Arial" w:hAnsi="Arial" w:cs="Arial"/>
          <w:sz w:val="20"/>
          <w:szCs w:val="20"/>
        </w:rPr>
        <w:t>susmentionnés (hormis la lettre de candidature</w:t>
      </w:r>
      <w:r w:rsidRPr="00F15823">
        <w:rPr>
          <w:rFonts w:ascii="Arial" w:hAnsi="Arial" w:cs="Arial"/>
          <w:sz w:val="20"/>
          <w:szCs w:val="20"/>
        </w:rPr>
        <w:t xml:space="preserve"> - Formulaire DC 1 - </w:t>
      </w:r>
      <w:r w:rsidR="00774F93" w:rsidRPr="00F15823">
        <w:rPr>
          <w:rFonts w:ascii="Arial" w:hAnsi="Arial" w:cs="Arial"/>
          <w:sz w:val="20"/>
          <w:szCs w:val="20"/>
        </w:rPr>
        <w:t xml:space="preserve"> qui est </w:t>
      </w:r>
      <w:r w:rsidR="005751F8">
        <w:rPr>
          <w:rFonts w:ascii="Arial" w:hAnsi="Arial" w:cs="Arial"/>
          <w:sz w:val="20"/>
          <w:szCs w:val="20"/>
        </w:rPr>
        <w:t>complétée</w:t>
      </w:r>
      <w:r w:rsidR="00813782">
        <w:rPr>
          <w:rFonts w:ascii="Arial" w:hAnsi="Arial" w:cs="Arial"/>
          <w:sz w:val="20"/>
          <w:szCs w:val="20"/>
        </w:rPr>
        <w:t xml:space="preserve"> </w:t>
      </w:r>
      <w:r w:rsidR="00774F93" w:rsidRPr="00F15823">
        <w:rPr>
          <w:rFonts w:ascii="Arial" w:hAnsi="Arial" w:cs="Arial"/>
          <w:sz w:val="20"/>
          <w:szCs w:val="20"/>
        </w:rPr>
        <w:t xml:space="preserve">par tous les membres du groupement sur le même document). </w:t>
      </w:r>
    </w:p>
    <w:p w14:paraId="2306D659" w14:textId="77777777" w:rsidR="009737D0" w:rsidRPr="00C2179C" w:rsidRDefault="009737D0" w:rsidP="00492F52">
      <w:pPr>
        <w:jc w:val="both"/>
        <w:rPr>
          <w:rFonts w:ascii="Arial" w:hAnsi="Arial" w:cs="Arial"/>
          <w:sz w:val="20"/>
          <w:szCs w:val="20"/>
        </w:rPr>
      </w:pPr>
      <w:r w:rsidRPr="00C2179C">
        <w:rPr>
          <w:rFonts w:ascii="Arial" w:hAnsi="Arial" w:cs="Arial"/>
          <w:sz w:val="20"/>
          <w:szCs w:val="20"/>
        </w:rPr>
        <w:t xml:space="preserve">Pour justifier des capacités professionnelles et techniques d’autres opérateurs économiques, le candidat membre du groupement  devra produire les mêmes documents concernant l’opérateur que ceux exigés des candidats. Le candidat membre du groupement  produira, conformément à l’article </w:t>
      </w:r>
      <w:r w:rsidR="007440ED" w:rsidRPr="007440ED">
        <w:rPr>
          <w:rFonts w:ascii="Arial" w:hAnsi="Arial" w:cs="Arial"/>
          <w:sz w:val="20"/>
          <w:szCs w:val="20"/>
        </w:rPr>
        <w:t>R</w:t>
      </w:r>
      <w:r w:rsidR="007440ED">
        <w:rPr>
          <w:rFonts w:ascii="Arial" w:hAnsi="Arial" w:cs="Arial"/>
          <w:sz w:val="20"/>
          <w:szCs w:val="20"/>
        </w:rPr>
        <w:t>.</w:t>
      </w:r>
      <w:r w:rsidR="007440ED" w:rsidRPr="007440ED">
        <w:rPr>
          <w:rFonts w:ascii="Arial" w:hAnsi="Arial" w:cs="Arial"/>
          <w:sz w:val="20"/>
          <w:szCs w:val="20"/>
        </w:rPr>
        <w:t>2143-12</w:t>
      </w:r>
      <w:r w:rsidR="007440ED">
        <w:rPr>
          <w:rFonts w:ascii="Arial" w:hAnsi="Arial" w:cs="Arial"/>
          <w:sz w:val="20"/>
          <w:szCs w:val="20"/>
        </w:rPr>
        <w:t xml:space="preserve">  du code de la commande publique</w:t>
      </w:r>
      <w:r w:rsidRPr="00C2179C">
        <w:rPr>
          <w:rFonts w:ascii="Arial" w:hAnsi="Arial" w:cs="Arial"/>
          <w:sz w:val="20"/>
          <w:szCs w:val="20"/>
        </w:rPr>
        <w:t>, la preuve qu’il en disposera pour l’exécution du marché.</w:t>
      </w:r>
    </w:p>
    <w:p w14:paraId="5859CBB4" w14:textId="77777777" w:rsidR="00466217" w:rsidRPr="00F15823" w:rsidRDefault="00466217" w:rsidP="00382F8F">
      <w:pPr>
        <w:pStyle w:val="parag"/>
        <w:spacing w:after="0" w:line="240" w:lineRule="auto"/>
        <w:rPr>
          <w:rStyle w:val="postbody1"/>
          <w:rFonts w:cs="Arial"/>
        </w:rPr>
      </w:pPr>
    </w:p>
    <w:p w14:paraId="07E89B26" w14:textId="77777777" w:rsidR="00925CA9" w:rsidRPr="00F15823" w:rsidRDefault="00925CA9" w:rsidP="00382F8F">
      <w:pPr>
        <w:jc w:val="both"/>
        <w:rPr>
          <w:rFonts w:ascii="Arial" w:hAnsi="Arial" w:cs="Arial"/>
          <w:b/>
          <w:sz w:val="20"/>
          <w:szCs w:val="20"/>
          <w:u w:val="single"/>
        </w:rPr>
      </w:pPr>
      <w:r w:rsidRPr="00F15823">
        <w:rPr>
          <w:rFonts w:ascii="Arial" w:hAnsi="Arial" w:cs="Arial"/>
          <w:b/>
          <w:sz w:val="20"/>
          <w:szCs w:val="20"/>
          <w:u w:val="single"/>
        </w:rPr>
        <w:t>En cas de sous-traitanc</w:t>
      </w:r>
      <w:r w:rsidR="005266FC">
        <w:rPr>
          <w:rFonts w:ascii="Arial" w:hAnsi="Arial" w:cs="Arial"/>
          <w:b/>
          <w:sz w:val="20"/>
          <w:szCs w:val="20"/>
          <w:u w:val="single"/>
        </w:rPr>
        <w:t>e :</w:t>
      </w:r>
    </w:p>
    <w:p w14:paraId="0194C3B8" w14:textId="77777777" w:rsidR="00925CA9" w:rsidRPr="00F15823" w:rsidRDefault="00925CA9" w:rsidP="00382F8F">
      <w:pPr>
        <w:jc w:val="both"/>
        <w:rPr>
          <w:rFonts w:ascii="Arial" w:hAnsi="Arial" w:cs="Arial"/>
          <w:sz w:val="20"/>
          <w:szCs w:val="20"/>
        </w:rPr>
      </w:pPr>
      <w:r w:rsidRPr="00F15823">
        <w:rPr>
          <w:rFonts w:ascii="Arial" w:hAnsi="Arial" w:cs="Arial"/>
          <w:sz w:val="20"/>
          <w:szCs w:val="20"/>
        </w:rPr>
        <w:t>P</w:t>
      </w:r>
      <w:r w:rsidR="006E29A6" w:rsidRPr="00F15823">
        <w:rPr>
          <w:rFonts w:ascii="Arial" w:hAnsi="Arial" w:cs="Arial"/>
          <w:sz w:val="20"/>
          <w:szCs w:val="20"/>
        </w:rPr>
        <w:t>our justifier des capacités professionnelles, techniques et financières d’un ou de plusieurs sous-traitants, le candidat produit les mêmes documents concernant le sous-traitant que ceux exigés des candidats par le pouvoir adjudicateur</w:t>
      </w:r>
      <w:r w:rsidRPr="00F15823">
        <w:rPr>
          <w:rFonts w:ascii="Arial" w:hAnsi="Arial" w:cs="Arial"/>
          <w:sz w:val="20"/>
          <w:szCs w:val="20"/>
        </w:rPr>
        <w:t xml:space="preserve"> (Formulaire DC 2 ou autres documents sus mentionnés).</w:t>
      </w:r>
    </w:p>
    <w:p w14:paraId="43252530" w14:textId="77777777" w:rsidR="00271940" w:rsidRPr="00F15823" w:rsidRDefault="006E29A6" w:rsidP="00382F8F">
      <w:pPr>
        <w:jc w:val="both"/>
        <w:rPr>
          <w:rFonts w:ascii="Arial" w:hAnsi="Arial" w:cs="Arial"/>
          <w:sz w:val="20"/>
          <w:szCs w:val="20"/>
        </w:rPr>
      </w:pPr>
      <w:r w:rsidRPr="00F15823">
        <w:rPr>
          <w:rFonts w:ascii="Arial" w:hAnsi="Arial" w:cs="Arial"/>
          <w:sz w:val="20"/>
          <w:szCs w:val="20"/>
        </w:rPr>
        <w:t>Par ailleurs, il adresse une décla</w:t>
      </w:r>
      <w:r w:rsidR="00925CA9" w:rsidRPr="00F15823">
        <w:rPr>
          <w:rFonts w:ascii="Arial" w:hAnsi="Arial" w:cs="Arial"/>
          <w:sz w:val="20"/>
          <w:szCs w:val="20"/>
        </w:rPr>
        <w:t>ration spéciale (modèle type DC4</w:t>
      </w:r>
      <w:r w:rsidRPr="00F15823">
        <w:rPr>
          <w:rFonts w:ascii="Arial" w:hAnsi="Arial" w:cs="Arial"/>
          <w:sz w:val="20"/>
          <w:szCs w:val="20"/>
        </w:rPr>
        <w:t xml:space="preserve"> et accessible</w:t>
      </w:r>
      <w:r w:rsidR="00930087" w:rsidRPr="00F15823">
        <w:rPr>
          <w:rFonts w:ascii="Arial" w:hAnsi="Arial" w:cs="Arial"/>
          <w:sz w:val="20"/>
          <w:szCs w:val="20"/>
        </w:rPr>
        <w:t xml:space="preserve"> à l’adresse suivante</w:t>
      </w:r>
      <w:r w:rsidR="00271940" w:rsidRPr="00F15823">
        <w:rPr>
          <w:rFonts w:ascii="Arial" w:hAnsi="Arial" w:cs="Arial"/>
          <w:sz w:val="20"/>
          <w:szCs w:val="20"/>
        </w:rPr>
        <w:t>)</w:t>
      </w:r>
      <w:r w:rsidR="00930087" w:rsidRPr="00F15823">
        <w:rPr>
          <w:rFonts w:ascii="Arial" w:hAnsi="Arial" w:cs="Arial"/>
          <w:sz w:val="20"/>
          <w:szCs w:val="20"/>
        </w:rPr>
        <w:t> :</w:t>
      </w:r>
    </w:p>
    <w:p w14:paraId="031076E3" w14:textId="77777777" w:rsidR="009737D0" w:rsidRDefault="001D0480" w:rsidP="00382F8F">
      <w:pPr>
        <w:jc w:val="both"/>
        <w:rPr>
          <w:rStyle w:val="Lienhypertexte"/>
        </w:rPr>
      </w:pPr>
      <w:hyperlink r:id="rId12" w:history="1">
        <w:r w:rsidR="009737D0" w:rsidRPr="00553107">
          <w:rPr>
            <w:rStyle w:val="Lienhypertexte"/>
          </w:rPr>
          <w:t>https://www.economie.gouv.fr/daj/formulaires-declaration-du-candidat</w:t>
        </w:r>
      </w:hyperlink>
      <w:r w:rsidR="009737D0">
        <w:t xml:space="preserve"> </w:t>
      </w:r>
    </w:p>
    <w:p w14:paraId="29AD963E" w14:textId="77777777" w:rsidR="006E29A6" w:rsidRPr="00F15823" w:rsidRDefault="006E29A6" w:rsidP="00382F8F">
      <w:pPr>
        <w:jc w:val="both"/>
        <w:rPr>
          <w:rFonts w:ascii="Arial" w:hAnsi="Arial" w:cs="Arial"/>
          <w:sz w:val="20"/>
          <w:szCs w:val="20"/>
        </w:rPr>
      </w:pPr>
      <w:r w:rsidRPr="00F15823">
        <w:rPr>
          <w:rFonts w:ascii="Arial" w:hAnsi="Arial" w:cs="Arial"/>
          <w:sz w:val="20"/>
          <w:szCs w:val="20"/>
        </w:rPr>
        <w:t>En outre, pour justifier qu’il dispose des capacités de ce ou ces sous-traitants pour l’exécution du marché, le candidat produit soit le contrat de sous-traitance, soit un engagement écrit du ou des sous-traitants.</w:t>
      </w:r>
    </w:p>
    <w:p w14:paraId="03698FB6" w14:textId="1B49E62E" w:rsidR="005266FC" w:rsidRDefault="005266FC" w:rsidP="00382F8F">
      <w:pPr>
        <w:pStyle w:val="Titre2"/>
        <w:spacing w:before="0" w:after="0"/>
        <w:jc w:val="both"/>
        <w:rPr>
          <w:i w:val="0"/>
          <w:iCs w:val="0"/>
          <w:smallCaps/>
          <w:sz w:val="20"/>
          <w:szCs w:val="20"/>
        </w:rPr>
      </w:pPr>
    </w:p>
    <w:p w14:paraId="7D103EC2" w14:textId="77777777" w:rsidR="00685E8C" w:rsidRPr="00685E8C" w:rsidRDefault="00685E8C" w:rsidP="00685E8C"/>
    <w:p w14:paraId="03BAF2AB" w14:textId="77777777" w:rsidR="00231CA8" w:rsidRPr="00F15823" w:rsidRDefault="00231CA8" w:rsidP="00382F8F">
      <w:pPr>
        <w:pStyle w:val="Titre2"/>
        <w:spacing w:before="0" w:after="0"/>
        <w:jc w:val="both"/>
        <w:rPr>
          <w:i w:val="0"/>
          <w:iCs w:val="0"/>
          <w:smallCaps/>
          <w:sz w:val="20"/>
          <w:szCs w:val="20"/>
        </w:rPr>
      </w:pPr>
      <w:r w:rsidRPr="00F15823">
        <w:rPr>
          <w:i w:val="0"/>
          <w:iCs w:val="0"/>
          <w:smallCaps/>
          <w:sz w:val="20"/>
          <w:szCs w:val="20"/>
        </w:rPr>
        <w:t>6.</w:t>
      </w:r>
      <w:r w:rsidR="003F0E4B" w:rsidRPr="00F15823">
        <w:rPr>
          <w:i w:val="0"/>
          <w:iCs w:val="0"/>
          <w:smallCaps/>
          <w:sz w:val="20"/>
          <w:szCs w:val="20"/>
        </w:rPr>
        <w:t>3</w:t>
      </w:r>
      <w:r w:rsidRPr="00F15823">
        <w:rPr>
          <w:i w:val="0"/>
          <w:iCs w:val="0"/>
          <w:smallCaps/>
          <w:sz w:val="20"/>
          <w:szCs w:val="20"/>
        </w:rPr>
        <w:t>.</w:t>
      </w:r>
      <w:r w:rsidR="003F0E4B" w:rsidRPr="00F15823">
        <w:rPr>
          <w:i w:val="0"/>
          <w:iCs w:val="0"/>
          <w:smallCaps/>
          <w:sz w:val="20"/>
          <w:szCs w:val="20"/>
        </w:rPr>
        <w:t>2</w:t>
      </w:r>
      <w:r w:rsidRPr="00F15823">
        <w:rPr>
          <w:i w:val="0"/>
          <w:iCs w:val="0"/>
          <w:smallCaps/>
          <w:sz w:val="20"/>
          <w:szCs w:val="20"/>
        </w:rPr>
        <w:t xml:space="preserve"> – Contenu de l’offre</w:t>
      </w:r>
      <w:bookmarkEnd w:id="42"/>
    </w:p>
    <w:p w14:paraId="35FC2A6B" w14:textId="77777777" w:rsidR="00462C7B" w:rsidRDefault="00462C7B" w:rsidP="00382F8F">
      <w:pPr>
        <w:jc w:val="both"/>
        <w:rPr>
          <w:rFonts w:ascii="Arial" w:hAnsi="Arial" w:cs="Arial"/>
          <w:sz w:val="20"/>
          <w:szCs w:val="20"/>
        </w:rPr>
      </w:pPr>
    </w:p>
    <w:p w14:paraId="25F4095D" w14:textId="77777777" w:rsidR="000E519C" w:rsidRPr="00F15823" w:rsidRDefault="000E519C" w:rsidP="00382F8F">
      <w:pPr>
        <w:jc w:val="both"/>
        <w:rPr>
          <w:rFonts w:ascii="Arial" w:hAnsi="Arial" w:cs="Arial"/>
          <w:sz w:val="20"/>
          <w:szCs w:val="20"/>
        </w:rPr>
      </w:pPr>
    </w:p>
    <w:p w14:paraId="1E17FAFF" w14:textId="77777777" w:rsidR="00E72CCA" w:rsidRPr="00BA64F6" w:rsidRDefault="00E72CCA" w:rsidP="00382F8F">
      <w:pPr>
        <w:autoSpaceDE w:val="0"/>
        <w:autoSpaceDN w:val="0"/>
        <w:adjustRightInd w:val="0"/>
        <w:jc w:val="both"/>
        <w:rPr>
          <w:rFonts w:ascii="Arial" w:hAnsi="Arial" w:cs="Arial"/>
          <w:sz w:val="20"/>
          <w:szCs w:val="20"/>
        </w:rPr>
      </w:pPr>
      <w:r w:rsidRPr="00BA64F6">
        <w:rPr>
          <w:rFonts w:ascii="Arial" w:hAnsi="Arial" w:cs="Arial"/>
          <w:sz w:val="20"/>
          <w:szCs w:val="20"/>
        </w:rPr>
        <w:t>Les candidats auront à produire un dossier complet comprenant les pièces</w:t>
      </w:r>
      <w:r w:rsidR="00D97B5B" w:rsidRPr="00BA64F6">
        <w:rPr>
          <w:rFonts w:ascii="Arial" w:hAnsi="Arial" w:cs="Arial"/>
          <w:sz w:val="20"/>
          <w:szCs w:val="20"/>
        </w:rPr>
        <w:t xml:space="preserve"> énumérées ci-après</w:t>
      </w:r>
      <w:r w:rsidRPr="00BA64F6">
        <w:rPr>
          <w:rFonts w:ascii="Arial" w:hAnsi="Arial" w:cs="Arial"/>
          <w:sz w:val="20"/>
          <w:szCs w:val="20"/>
        </w:rPr>
        <w:t xml:space="preserve"> </w:t>
      </w:r>
      <w:r w:rsidRPr="00BA64F6">
        <w:rPr>
          <w:rFonts w:ascii="Arial" w:hAnsi="Arial" w:cs="Arial"/>
          <w:b/>
          <w:sz w:val="20"/>
          <w:szCs w:val="20"/>
        </w:rPr>
        <w:t>complété</w:t>
      </w:r>
      <w:r w:rsidR="00F57680" w:rsidRPr="00BA64F6">
        <w:rPr>
          <w:rFonts w:ascii="Arial" w:hAnsi="Arial" w:cs="Arial"/>
          <w:b/>
          <w:sz w:val="20"/>
          <w:szCs w:val="20"/>
        </w:rPr>
        <w:t>e</w:t>
      </w:r>
      <w:r w:rsidR="00FF1A1D">
        <w:rPr>
          <w:rFonts w:ascii="Arial" w:hAnsi="Arial" w:cs="Arial"/>
          <w:b/>
          <w:sz w:val="20"/>
          <w:szCs w:val="20"/>
        </w:rPr>
        <w:t>s</w:t>
      </w:r>
      <w:r w:rsidR="000E519C">
        <w:rPr>
          <w:rFonts w:ascii="Arial" w:hAnsi="Arial" w:cs="Arial"/>
          <w:b/>
          <w:sz w:val="20"/>
          <w:szCs w:val="20"/>
        </w:rPr>
        <w:t>.</w:t>
      </w:r>
      <w:r w:rsidR="00D97B5B" w:rsidRPr="00BA64F6">
        <w:rPr>
          <w:rFonts w:ascii="Arial" w:hAnsi="Arial" w:cs="Arial"/>
          <w:sz w:val="20"/>
          <w:szCs w:val="20"/>
        </w:rPr>
        <w:t>.</w:t>
      </w:r>
    </w:p>
    <w:p w14:paraId="1904C3AF" w14:textId="77777777" w:rsidR="000463A8" w:rsidRPr="00BA64F6" w:rsidRDefault="000463A8" w:rsidP="00382F8F">
      <w:pPr>
        <w:autoSpaceDE w:val="0"/>
        <w:autoSpaceDN w:val="0"/>
        <w:adjustRightInd w:val="0"/>
        <w:jc w:val="both"/>
        <w:rPr>
          <w:rFonts w:ascii="Arial" w:hAnsi="Arial" w:cs="Arial"/>
          <w:sz w:val="20"/>
          <w:szCs w:val="20"/>
        </w:rPr>
      </w:pPr>
    </w:p>
    <w:p w14:paraId="66D3C925" w14:textId="77777777" w:rsidR="00E33AAF" w:rsidRPr="00BA64F6" w:rsidRDefault="00964E4F" w:rsidP="00382F8F">
      <w:pPr>
        <w:pStyle w:val="Corpsdetexte2"/>
        <w:tabs>
          <w:tab w:val="left" w:pos="708"/>
        </w:tabs>
        <w:rPr>
          <w:rFonts w:ascii="Arial" w:hAnsi="Arial" w:cs="Arial"/>
        </w:rPr>
      </w:pPr>
      <w:r w:rsidRPr="00BA64F6">
        <w:rPr>
          <w:rFonts w:ascii="Arial" w:hAnsi="Arial" w:cs="Arial"/>
        </w:rPr>
        <w:t>L</w:t>
      </w:r>
      <w:r w:rsidR="00E33AAF" w:rsidRPr="00BA64F6">
        <w:rPr>
          <w:rFonts w:ascii="Arial" w:hAnsi="Arial" w:cs="Arial"/>
        </w:rPr>
        <w:t>e dossier « offre » devra contenir les documents suivants :</w:t>
      </w:r>
    </w:p>
    <w:p w14:paraId="65D86F99" w14:textId="77777777" w:rsidR="00E33AAF" w:rsidRPr="00BA64F6" w:rsidRDefault="00E33AAF" w:rsidP="00382F8F">
      <w:pPr>
        <w:jc w:val="both"/>
        <w:rPr>
          <w:rFonts w:ascii="Arial" w:hAnsi="Arial" w:cs="Arial"/>
          <w:bCs/>
          <w:iCs/>
          <w:sz w:val="20"/>
          <w:szCs w:val="20"/>
        </w:rPr>
      </w:pPr>
    </w:p>
    <w:p w14:paraId="0C599622" w14:textId="77777777" w:rsidR="00C16A7C" w:rsidRDefault="00C16A7C" w:rsidP="00C16A7C">
      <w:pPr>
        <w:pStyle w:val="Corpsdetexte"/>
        <w:tabs>
          <w:tab w:val="left" w:pos="708"/>
        </w:tabs>
        <w:jc w:val="both"/>
        <w:rPr>
          <w:rFonts w:ascii="Arial" w:hAnsi="Arial" w:cs="Arial"/>
          <w:b/>
          <w:iCs/>
          <w:sz w:val="20"/>
        </w:rPr>
      </w:pPr>
      <w:r w:rsidRPr="00BA64F6">
        <w:rPr>
          <w:rFonts w:ascii="Arial" w:hAnsi="Arial" w:cs="Arial"/>
          <w:bCs/>
          <w:iCs/>
          <w:sz w:val="20"/>
        </w:rPr>
        <w:t>1 –</w:t>
      </w:r>
      <w:r>
        <w:rPr>
          <w:rFonts w:ascii="Arial" w:hAnsi="Arial" w:cs="Arial"/>
          <w:bCs/>
          <w:iCs/>
          <w:sz w:val="20"/>
        </w:rPr>
        <w:t xml:space="preserve"> </w:t>
      </w:r>
      <w:r w:rsidRPr="00216904">
        <w:rPr>
          <w:rFonts w:ascii="Arial" w:hAnsi="Arial" w:cs="Arial"/>
          <w:b/>
          <w:iCs/>
          <w:sz w:val="20"/>
        </w:rPr>
        <w:t>L’acte d’engagement (AE)</w:t>
      </w:r>
    </w:p>
    <w:p w14:paraId="5C7685A4" w14:textId="77777777" w:rsidR="006D7FC3" w:rsidRDefault="006D7FC3" w:rsidP="00382F8F">
      <w:pPr>
        <w:pStyle w:val="Corpsdetexte"/>
        <w:tabs>
          <w:tab w:val="left" w:pos="708"/>
        </w:tabs>
        <w:jc w:val="both"/>
        <w:rPr>
          <w:rFonts w:ascii="Arial" w:hAnsi="Arial" w:cs="Arial"/>
          <w:iCs/>
          <w:sz w:val="20"/>
        </w:rPr>
      </w:pPr>
    </w:p>
    <w:p w14:paraId="49F1CD67" w14:textId="77777777" w:rsidR="006D7FC3" w:rsidRPr="006D7FC3" w:rsidRDefault="006D7FC3" w:rsidP="00DF3FC8">
      <w:pPr>
        <w:pStyle w:val="Corpsdetexte"/>
        <w:ind w:left="993"/>
        <w:rPr>
          <w:rFonts w:ascii="Arial" w:hAnsi="Arial" w:cs="Arial"/>
          <w:iCs/>
          <w:sz w:val="20"/>
        </w:rPr>
      </w:pPr>
      <w:r w:rsidRPr="006D7FC3">
        <w:rPr>
          <w:rFonts w:ascii="Arial" w:hAnsi="Arial" w:cs="Arial"/>
          <w:b/>
          <w:iCs/>
          <w:sz w:val="20"/>
          <w:u w:val="single"/>
        </w:rPr>
        <w:t>Pour les groupements d’entreprises</w:t>
      </w:r>
      <w:r w:rsidRPr="006D7FC3">
        <w:rPr>
          <w:rFonts w:ascii="Arial" w:hAnsi="Arial" w:cs="Arial"/>
          <w:iCs/>
          <w:sz w:val="20"/>
        </w:rPr>
        <w:t>, l’acte d’engagement sera complété  soit par l’ensemble des cotraitants soit par le seul mandataire (en fonction de l’habilitation précisée dans le formulaire DC 1  ou tout autre document d’habilitation).</w:t>
      </w:r>
    </w:p>
    <w:p w14:paraId="5C61C6AD" w14:textId="77777777" w:rsidR="004549A4" w:rsidRPr="00BA64F6" w:rsidRDefault="004549A4" w:rsidP="00DF3FC8">
      <w:pPr>
        <w:pStyle w:val="Corpsdetexte"/>
        <w:tabs>
          <w:tab w:val="left" w:pos="708"/>
        </w:tabs>
        <w:ind w:left="993"/>
        <w:jc w:val="both"/>
        <w:rPr>
          <w:rFonts w:ascii="Arial" w:hAnsi="Arial" w:cs="Arial"/>
          <w:iCs/>
          <w:sz w:val="20"/>
        </w:rPr>
      </w:pPr>
    </w:p>
    <w:p w14:paraId="2E0FC805" w14:textId="77777777" w:rsidR="006D7FC3" w:rsidRPr="00BA64F6" w:rsidRDefault="006D7FC3" w:rsidP="00DF3FC8">
      <w:pPr>
        <w:pStyle w:val="Corpsdetexte"/>
        <w:tabs>
          <w:tab w:val="left" w:pos="708"/>
        </w:tabs>
        <w:ind w:left="993"/>
        <w:jc w:val="both"/>
        <w:rPr>
          <w:rFonts w:ascii="Arial" w:hAnsi="Arial" w:cs="Arial"/>
          <w:iCs/>
          <w:sz w:val="20"/>
        </w:rPr>
      </w:pPr>
    </w:p>
    <w:p w14:paraId="2E79343F" w14:textId="77777777" w:rsidR="00F57680" w:rsidRPr="00BA64F6" w:rsidRDefault="00E05A6E" w:rsidP="00DF3FC8">
      <w:pPr>
        <w:pStyle w:val="Corpsdetexte"/>
        <w:tabs>
          <w:tab w:val="left" w:pos="3060"/>
          <w:tab w:val="left" w:pos="4320"/>
        </w:tabs>
        <w:ind w:left="993"/>
        <w:jc w:val="both"/>
        <w:rPr>
          <w:rFonts w:ascii="Arial" w:hAnsi="Arial" w:cs="Arial"/>
          <w:iCs/>
          <w:sz w:val="20"/>
        </w:rPr>
      </w:pPr>
      <w:r w:rsidRPr="00BA64F6">
        <w:rPr>
          <w:rFonts w:ascii="Arial" w:hAnsi="Arial" w:cs="Arial"/>
          <w:b/>
          <w:iCs/>
          <w:sz w:val="20"/>
          <w:u w:val="single"/>
        </w:rPr>
        <w:t>En cas de sous-traitance déclarée</w:t>
      </w:r>
      <w:r w:rsidRPr="00BA64F6">
        <w:rPr>
          <w:rFonts w:ascii="Arial" w:hAnsi="Arial" w:cs="Arial"/>
          <w:iCs/>
          <w:sz w:val="20"/>
        </w:rPr>
        <w:t xml:space="preserve"> au moment de la candidature l’</w:t>
      </w:r>
      <w:r w:rsidR="00F57680" w:rsidRPr="00BA64F6">
        <w:rPr>
          <w:rFonts w:ascii="Arial" w:hAnsi="Arial" w:cs="Arial"/>
          <w:iCs/>
          <w:sz w:val="20"/>
        </w:rPr>
        <w:t>acte d’engagement sera a</w:t>
      </w:r>
      <w:r w:rsidRPr="00BA64F6">
        <w:rPr>
          <w:rFonts w:ascii="Arial" w:hAnsi="Arial" w:cs="Arial"/>
          <w:iCs/>
          <w:sz w:val="20"/>
        </w:rPr>
        <w:t>ccompagné éventuellement par la demande d’acceptation de sous-traitant</w:t>
      </w:r>
      <w:r w:rsidR="00F57680" w:rsidRPr="00BA64F6">
        <w:rPr>
          <w:rFonts w:ascii="Arial" w:hAnsi="Arial" w:cs="Arial"/>
          <w:iCs/>
          <w:sz w:val="20"/>
        </w:rPr>
        <w:t xml:space="preserve"> et d’agrément des conditions de paiement (annexe n°1 de l’acte d’engagement</w:t>
      </w:r>
      <w:r w:rsidRPr="00BA64F6">
        <w:rPr>
          <w:rFonts w:ascii="Arial" w:hAnsi="Arial" w:cs="Arial"/>
          <w:iCs/>
          <w:sz w:val="20"/>
        </w:rPr>
        <w:t xml:space="preserve"> – formulaire type DC4 dûment complété et signé</w:t>
      </w:r>
      <w:r w:rsidR="00F57680" w:rsidRPr="00BA64F6">
        <w:rPr>
          <w:rFonts w:ascii="Arial" w:hAnsi="Arial" w:cs="Arial"/>
          <w:iCs/>
          <w:sz w:val="20"/>
        </w:rPr>
        <w:t>) ;</w:t>
      </w:r>
    </w:p>
    <w:p w14:paraId="7AD612D9" w14:textId="77777777" w:rsidR="00F57680" w:rsidRPr="00423BAC" w:rsidRDefault="00F57680" w:rsidP="00382F8F">
      <w:pPr>
        <w:pStyle w:val="Corpsdetexte"/>
        <w:tabs>
          <w:tab w:val="left" w:pos="708"/>
        </w:tabs>
        <w:jc w:val="both"/>
        <w:rPr>
          <w:rFonts w:ascii="Arial" w:hAnsi="Arial" w:cs="Arial"/>
          <w:iCs/>
          <w:sz w:val="20"/>
          <w:highlight w:val="green"/>
        </w:rPr>
      </w:pPr>
    </w:p>
    <w:p w14:paraId="28F2AFBD" w14:textId="77777777" w:rsidR="00F57680" w:rsidRPr="00F15823" w:rsidRDefault="00F57680" w:rsidP="00382F8F">
      <w:pPr>
        <w:pStyle w:val="Corpsdetexte"/>
        <w:tabs>
          <w:tab w:val="left" w:pos="708"/>
        </w:tabs>
        <w:jc w:val="both"/>
        <w:rPr>
          <w:rFonts w:ascii="Arial" w:hAnsi="Arial" w:cs="Arial"/>
          <w:iCs/>
          <w:sz w:val="20"/>
        </w:rPr>
      </w:pPr>
    </w:p>
    <w:p w14:paraId="014CA98D" w14:textId="6E095195" w:rsidR="00423BAC" w:rsidRPr="00C16A7C" w:rsidRDefault="00346AD4" w:rsidP="00382F8F">
      <w:pPr>
        <w:pStyle w:val="Corpsdetexte"/>
        <w:tabs>
          <w:tab w:val="left" w:pos="708"/>
        </w:tabs>
        <w:jc w:val="both"/>
        <w:rPr>
          <w:rFonts w:ascii="Arial" w:hAnsi="Arial" w:cs="Arial"/>
          <w:iCs/>
          <w:sz w:val="20"/>
        </w:rPr>
      </w:pPr>
      <w:r w:rsidRPr="00C16A7C">
        <w:rPr>
          <w:rFonts w:ascii="Arial" w:hAnsi="Arial" w:cs="Arial"/>
          <w:bCs/>
          <w:iCs/>
          <w:sz w:val="20"/>
        </w:rPr>
        <w:t xml:space="preserve">2 </w:t>
      </w:r>
      <w:r w:rsidR="00F57680" w:rsidRPr="00C16A7C">
        <w:rPr>
          <w:rFonts w:ascii="Arial" w:hAnsi="Arial" w:cs="Arial"/>
          <w:bCs/>
          <w:iCs/>
          <w:sz w:val="20"/>
        </w:rPr>
        <w:t xml:space="preserve">– </w:t>
      </w:r>
      <w:r w:rsidR="00AF38F0" w:rsidRPr="00C16A7C">
        <w:rPr>
          <w:rFonts w:ascii="Arial" w:hAnsi="Arial" w:cs="Arial"/>
          <w:bCs/>
          <w:iCs/>
          <w:sz w:val="20"/>
        </w:rPr>
        <w:t>La</w:t>
      </w:r>
      <w:r w:rsidR="005B1650" w:rsidRPr="00C16A7C">
        <w:rPr>
          <w:rFonts w:ascii="Arial" w:hAnsi="Arial" w:cs="Arial"/>
          <w:b/>
          <w:bCs/>
          <w:iCs/>
          <w:sz w:val="20"/>
        </w:rPr>
        <w:t xml:space="preserve"> Décomposition du Prix Global et F</w:t>
      </w:r>
      <w:r w:rsidR="00F57680" w:rsidRPr="00C16A7C">
        <w:rPr>
          <w:rFonts w:ascii="Arial" w:hAnsi="Arial" w:cs="Arial"/>
          <w:b/>
          <w:bCs/>
          <w:iCs/>
          <w:sz w:val="20"/>
        </w:rPr>
        <w:t>orfaitaire (DPGF</w:t>
      </w:r>
      <w:r w:rsidR="00F57680" w:rsidRPr="00C16A7C">
        <w:rPr>
          <w:rFonts w:ascii="Arial" w:hAnsi="Arial" w:cs="Arial"/>
          <w:bCs/>
          <w:iCs/>
          <w:sz w:val="20"/>
        </w:rPr>
        <w:t>)</w:t>
      </w:r>
      <w:r w:rsidR="00AF38F0" w:rsidRPr="00C16A7C">
        <w:rPr>
          <w:rFonts w:ascii="Arial" w:hAnsi="Arial" w:cs="Arial"/>
          <w:bCs/>
          <w:iCs/>
          <w:sz w:val="20"/>
        </w:rPr>
        <w:t xml:space="preserve"> </w:t>
      </w:r>
      <w:r w:rsidR="00CC0E49">
        <w:rPr>
          <w:rFonts w:ascii="Arial" w:hAnsi="Arial" w:cs="Arial"/>
          <w:bCs/>
          <w:iCs/>
          <w:sz w:val="20"/>
        </w:rPr>
        <w:t>(pour les lots n°C3, C7 et C8</w:t>
      </w:r>
      <w:r w:rsidR="00685E8C">
        <w:rPr>
          <w:rFonts w:ascii="Arial" w:hAnsi="Arial" w:cs="Arial"/>
          <w:bCs/>
          <w:iCs/>
          <w:sz w:val="20"/>
        </w:rPr>
        <w:t xml:space="preserve">) </w:t>
      </w:r>
      <w:r w:rsidR="00F57680" w:rsidRPr="00C16A7C">
        <w:rPr>
          <w:rFonts w:ascii="Arial" w:hAnsi="Arial" w:cs="Arial"/>
          <w:iCs/>
          <w:sz w:val="20"/>
        </w:rPr>
        <w:t xml:space="preserve">cadre ci-joint, à </w:t>
      </w:r>
      <w:r w:rsidR="000C505C" w:rsidRPr="00C16A7C">
        <w:rPr>
          <w:rFonts w:ascii="Arial" w:hAnsi="Arial" w:cs="Arial"/>
          <w:iCs/>
          <w:sz w:val="20"/>
        </w:rPr>
        <w:t xml:space="preserve">compléter sans supprimer, ajouter ou modifier l’intitulé des postes </w:t>
      </w:r>
      <w:r w:rsidR="008A3803" w:rsidRPr="00C16A7C">
        <w:rPr>
          <w:rFonts w:ascii="Arial" w:hAnsi="Arial" w:cs="Arial"/>
          <w:iCs/>
          <w:sz w:val="20"/>
        </w:rPr>
        <w:t>(</w:t>
      </w:r>
      <w:r w:rsidR="000C505C" w:rsidRPr="00C16A7C">
        <w:rPr>
          <w:rFonts w:ascii="Arial" w:hAnsi="Arial" w:cs="Arial"/>
          <w:iCs/>
          <w:sz w:val="20"/>
          <w:u w:val="single"/>
        </w:rPr>
        <w:t>à l’exception des quantités</w:t>
      </w:r>
      <w:r w:rsidR="000C505C" w:rsidRPr="00C16A7C">
        <w:rPr>
          <w:rFonts w:ascii="Arial" w:hAnsi="Arial" w:cs="Arial"/>
          <w:iCs/>
          <w:sz w:val="20"/>
        </w:rPr>
        <w:t xml:space="preserve"> qui sont données à titre indicatif</w:t>
      </w:r>
      <w:r w:rsidR="008A3803" w:rsidRPr="00C16A7C">
        <w:rPr>
          <w:rFonts w:ascii="Arial" w:hAnsi="Arial" w:cs="Arial"/>
          <w:iCs/>
          <w:sz w:val="20"/>
        </w:rPr>
        <w:t>)</w:t>
      </w:r>
      <w:r w:rsidR="000C505C" w:rsidRPr="00C16A7C">
        <w:rPr>
          <w:rFonts w:ascii="Arial" w:hAnsi="Arial" w:cs="Arial"/>
          <w:iCs/>
          <w:sz w:val="20"/>
        </w:rPr>
        <w:t xml:space="preserve"> </w:t>
      </w:r>
    </w:p>
    <w:p w14:paraId="20ACB435" w14:textId="77777777" w:rsidR="00292FB2" w:rsidRPr="00C16A7C" w:rsidRDefault="00292FB2" w:rsidP="00382F8F">
      <w:pPr>
        <w:pStyle w:val="Corpsdetexte"/>
        <w:tabs>
          <w:tab w:val="left" w:pos="708"/>
        </w:tabs>
        <w:jc w:val="both"/>
        <w:rPr>
          <w:rFonts w:ascii="Arial" w:hAnsi="Arial" w:cs="Arial"/>
          <w:iCs/>
          <w:sz w:val="20"/>
        </w:rPr>
      </w:pPr>
    </w:p>
    <w:p w14:paraId="75113490" w14:textId="30B99020" w:rsidR="00423BAC" w:rsidRPr="00C16A7C" w:rsidRDefault="00CC0E49" w:rsidP="00382F8F">
      <w:pPr>
        <w:pStyle w:val="Corpsdetexte"/>
        <w:tabs>
          <w:tab w:val="left" w:pos="708"/>
        </w:tabs>
        <w:jc w:val="both"/>
        <w:rPr>
          <w:rFonts w:ascii="Arial" w:hAnsi="Arial" w:cs="Arial"/>
          <w:iCs/>
          <w:sz w:val="20"/>
        </w:rPr>
      </w:pPr>
      <w:r>
        <w:rPr>
          <w:rFonts w:ascii="Arial" w:hAnsi="Arial" w:cs="Arial"/>
          <w:iCs/>
          <w:sz w:val="20"/>
        </w:rPr>
        <w:t>Et</w:t>
      </w:r>
    </w:p>
    <w:p w14:paraId="301A728F" w14:textId="77777777" w:rsidR="005B1650" w:rsidRPr="00C16A7C" w:rsidRDefault="005B1650" w:rsidP="00382F8F">
      <w:pPr>
        <w:pStyle w:val="Corpsdetexte"/>
        <w:tabs>
          <w:tab w:val="left" w:pos="708"/>
        </w:tabs>
        <w:jc w:val="both"/>
        <w:rPr>
          <w:rFonts w:ascii="Arial" w:hAnsi="Arial" w:cs="Arial"/>
          <w:bCs/>
          <w:iCs/>
          <w:sz w:val="20"/>
        </w:rPr>
      </w:pPr>
    </w:p>
    <w:p w14:paraId="01A9B77D" w14:textId="78BB64A9" w:rsidR="000E519C" w:rsidRDefault="00423BAC" w:rsidP="00382F8F">
      <w:pPr>
        <w:pStyle w:val="Corpsdetexte"/>
        <w:tabs>
          <w:tab w:val="left" w:pos="708"/>
        </w:tabs>
        <w:jc w:val="both"/>
        <w:rPr>
          <w:rFonts w:ascii="Arial" w:hAnsi="Arial" w:cs="Arial"/>
          <w:iCs/>
          <w:sz w:val="20"/>
        </w:rPr>
      </w:pPr>
      <w:r w:rsidRPr="00C16A7C">
        <w:rPr>
          <w:rFonts w:ascii="Arial" w:hAnsi="Arial" w:cs="Arial"/>
          <w:bCs/>
          <w:iCs/>
          <w:sz w:val="20"/>
        </w:rPr>
        <w:t>3</w:t>
      </w:r>
      <w:r w:rsidR="005B1650" w:rsidRPr="00C16A7C">
        <w:rPr>
          <w:rFonts w:ascii="Arial" w:hAnsi="Arial" w:cs="Arial"/>
          <w:bCs/>
          <w:iCs/>
          <w:sz w:val="20"/>
        </w:rPr>
        <w:t xml:space="preserve"> –</w:t>
      </w:r>
      <w:r w:rsidR="00AF38F0" w:rsidRPr="00C16A7C">
        <w:rPr>
          <w:rFonts w:ascii="Arial" w:hAnsi="Arial" w:cs="Arial"/>
          <w:bCs/>
          <w:iCs/>
          <w:sz w:val="20"/>
        </w:rPr>
        <w:t xml:space="preserve"> L</w:t>
      </w:r>
      <w:r w:rsidR="005B1650" w:rsidRPr="00C16A7C">
        <w:rPr>
          <w:rFonts w:ascii="Arial" w:hAnsi="Arial" w:cs="Arial"/>
          <w:bCs/>
          <w:iCs/>
          <w:sz w:val="20"/>
        </w:rPr>
        <w:t xml:space="preserve">e </w:t>
      </w:r>
      <w:r w:rsidR="005B1650" w:rsidRPr="00C16A7C">
        <w:rPr>
          <w:rFonts w:ascii="Arial" w:hAnsi="Arial" w:cs="Arial"/>
          <w:b/>
          <w:bCs/>
          <w:iCs/>
          <w:sz w:val="20"/>
        </w:rPr>
        <w:t>Bordereau de Prix Unitaires (BPU</w:t>
      </w:r>
      <w:r w:rsidR="005B1650" w:rsidRPr="00C16A7C">
        <w:rPr>
          <w:rFonts w:ascii="Arial" w:hAnsi="Arial" w:cs="Arial"/>
          <w:bCs/>
          <w:iCs/>
          <w:sz w:val="20"/>
        </w:rPr>
        <w:t>)</w:t>
      </w:r>
      <w:r w:rsidR="00AF38F0" w:rsidRPr="00C16A7C">
        <w:rPr>
          <w:rFonts w:ascii="Arial" w:hAnsi="Arial" w:cs="Arial"/>
          <w:bCs/>
          <w:iCs/>
          <w:sz w:val="20"/>
        </w:rPr>
        <w:t xml:space="preserve"> </w:t>
      </w:r>
      <w:r w:rsidR="00CC0E49">
        <w:rPr>
          <w:rFonts w:ascii="Arial" w:hAnsi="Arial" w:cs="Arial"/>
          <w:bCs/>
          <w:iCs/>
          <w:sz w:val="20"/>
        </w:rPr>
        <w:t>(pour le lot</w:t>
      </w:r>
      <w:r w:rsidR="00685E8C">
        <w:rPr>
          <w:rFonts w:ascii="Arial" w:hAnsi="Arial" w:cs="Arial"/>
          <w:bCs/>
          <w:iCs/>
          <w:sz w:val="20"/>
        </w:rPr>
        <w:t xml:space="preserve"> n°C</w:t>
      </w:r>
      <w:r w:rsidR="00CC0E49">
        <w:rPr>
          <w:rFonts w:ascii="Arial" w:hAnsi="Arial" w:cs="Arial"/>
          <w:bCs/>
          <w:iCs/>
          <w:sz w:val="20"/>
        </w:rPr>
        <w:t>3</w:t>
      </w:r>
      <w:r w:rsidR="00DF3FC8">
        <w:rPr>
          <w:rFonts w:ascii="Arial" w:hAnsi="Arial" w:cs="Arial"/>
          <w:bCs/>
          <w:iCs/>
          <w:sz w:val="20"/>
        </w:rPr>
        <w:t>)</w:t>
      </w:r>
      <w:r w:rsidR="005B1650" w:rsidRPr="00C16A7C">
        <w:rPr>
          <w:rFonts w:ascii="Arial" w:hAnsi="Arial" w:cs="Arial"/>
          <w:bCs/>
          <w:iCs/>
          <w:sz w:val="20"/>
        </w:rPr>
        <w:t xml:space="preserve">; </w:t>
      </w:r>
      <w:r w:rsidR="005B1650" w:rsidRPr="00C16A7C">
        <w:rPr>
          <w:rFonts w:ascii="Arial" w:hAnsi="Arial" w:cs="Arial"/>
          <w:iCs/>
          <w:sz w:val="20"/>
        </w:rPr>
        <w:t xml:space="preserve">cadre ci-joint, à compléter sans y apporter aucune modification </w:t>
      </w:r>
    </w:p>
    <w:p w14:paraId="33908F08" w14:textId="0BD2C066" w:rsidR="00685E8C" w:rsidRDefault="00685E8C" w:rsidP="00382F8F">
      <w:pPr>
        <w:pStyle w:val="Corpsdetexte"/>
        <w:tabs>
          <w:tab w:val="left" w:pos="708"/>
        </w:tabs>
        <w:jc w:val="both"/>
        <w:rPr>
          <w:rFonts w:ascii="Arial" w:hAnsi="Arial" w:cs="Arial"/>
          <w:iCs/>
          <w:sz w:val="20"/>
        </w:rPr>
      </w:pPr>
    </w:p>
    <w:p w14:paraId="227FFA84" w14:textId="45FDA350" w:rsidR="00685E8C" w:rsidRDefault="00685E8C" w:rsidP="00685E8C">
      <w:pPr>
        <w:pStyle w:val="Corpsdetexte"/>
        <w:tabs>
          <w:tab w:val="left" w:pos="708"/>
        </w:tabs>
        <w:jc w:val="both"/>
        <w:rPr>
          <w:rFonts w:ascii="Arial" w:hAnsi="Arial" w:cs="Arial"/>
          <w:iCs/>
          <w:sz w:val="20"/>
        </w:rPr>
      </w:pPr>
      <w:r>
        <w:rPr>
          <w:rFonts w:ascii="Arial" w:hAnsi="Arial" w:cs="Arial"/>
          <w:iCs/>
          <w:sz w:val="20"/>
        </w:rPr>
        <w:t xml:space="preserve">4 – Le </w:t>
      </w:r>
      <w:r w:rsidRPr="00685E8C">
        <w:rPr>
          <w:rFonts w:ascii="Arial" w:hAnsi="Arial" w:cs="Arial"/>
          <w:b/>
          <w:iCs/>
          <w:sz w:val="20"/>
        </w:rPr>
        <w:t>Détail Quantitatif Estimatif (DQE)</w:t>
      </w:r>
      <w:r>
        <w:rPr>
          <w:rFonts w:ascii="Arial" w:hAnsi="Arial" w:cs="Arial"/>
          <w:iCs/>
          <w:sz w:val="20"/>
        </w:rPr>
        <w:t xml:space="preserve"> (pour </w:t>
      </w:r>
      <w:r w:rsidR="00CC0E49">
        <w:rPr>
          <w:rFonts w:ascii="Arial" w:hAnsi="Arial" w:cs="Arial"/>
          <w:bCs/>
          <w:iCs/>
          <w:sz w:val="20"/>
        </w:rPr>
        <w:t>le lot n°C3</w:t>
      </w:r>
      <w:r>
        <w:rPr>
          <w:rFonts w:ascii="Arial" w:hAnsi="Arial" w:cs="Arial"/>
          <w:iCs/>
          <w:sz w:val="20"/>
        </w:rPr>
        <w:t xml:space="preserve">) ; </w:t>
      </w:r>
      <w:r w:rsidRPr="00C16A7C">
        <w:rPr>
          <w:rFonts w:ascii="Arial" w:hAnsi="Arial" w:cs="Arial"/>
          <w:iCs/>
          <w:sz w:val="20"/>
        </w:rPr>
        <w:t xml:space="preserve">cadre ci-joint, à compléter sans y apporter aucune modification </w:t>
      </w:r>
    </w:p>
    <w:p w14:paraId="2F2BCA8B" w14:textId="12894A82" w:rsidR="00685E8C" w:rsidRPr="00C16A7C" w:rsidRDefault="00685E8C" w:rsidP="00382F8F">
      <w:pPr>
        <w:pStyle w:val="Corpsdetexte"/>
        <w:tabs>
          <w:tab w:val="left" w:pos="708"/>
        </w:tabs>
        <w:jc w:val="both"/>
        <w:rPr>
          <w:rFonts w:ascii="Arial" w:hAnsi="Arial" w:cs="Arial"/>
          <w:iCs/>
          <w:sz w:val="20"/>
        </w:rPr>
      </w:pPr>
    </w:p>
    <w:p w14:paraId="6D895F6B" w14:textId="69F74316" w:rsidR="00423BAC" w:rsidRPr="00423BAC" w:rsidRDefault="00685E8C" w:rsidP="00382F8F">
      <w:pPr>
        <w:pStyle w:val="Corpsdetexte"/>
        <w:tabs>
          <w:tab w:val="left" w:pos="708"/>
        </w:tabs>
        <w:jc w:val="both"/>
        <w:rPr>
          <w:rFonts w:ascii="Arial" w:hAnsi="Arial" w:cs="Arial"/>
          <w:bCs/>
          <w:iCs/>
          <w:sz w:val="20"/>
        </w:rPr>
      </w:pPr>
      <w:r>
        <w:rPr>
          <w:rFonts w:ascii="Arial" w:hAnsi="Arial" w:cs="Arial"/>
          <w:bCs/>
          <w:iCs/>
          <w:sz w:val="20"/>
        </w:rPr>
        <w:t>5</w:t>
      </w:r>
      <w:r w:rsidR="00346AD4" w:rsidRPr="00423BAC">
        <w:rPr>
          <w:rFonts w:ascii="Arial" w:hAnsi="Arial" w:cs="Arial"/>
          <w:bCs/>
          <w:iCs/>
          <w:sz w:val="20"/>
        </w:rPr>
        <w:t xml:space="preserve"> </w:t>
      </w:r>
      <w:r w:rsidR="00423BAC" w:rsidRPr="00423BAC">
        <w:rPr>
          <w:rFonts w:ascii="Arial" w:hAnsi="Arial" w:cs="Arial"/>
          <w:bCs/>
          <w:iCs/>
          <w:sz w:val="20"/>
        </w:rPr>
        <w:t xml:space="preserve">– </w:t>
      </w:r>
      <w:r w:rsidR="00423BAC" w:rsidRPr="005A7FB2">
        <w:rPr>
          <w:rFonts w:ascii="Arial" w:hAnsi="Arial" w:cs="Arial"/>
          <w:b/>
          <w:bCs/>
          <w:iCs/>
          <w:sz w:val="20"/>
        </w:rPr>
        <w:t xml:space="preserve">Le </w:t>
      </w:r>
      <w:r w:rsidR="00027FEF">
        <w:rPr>
          <w:rFonts w:ascii="Arial" w:hAnsi="Arial" w:cs="Arial"/>
          <w:b/>
          <w:bCs/>
          <w:iCs/>
          <w:sz w:val="20"/>
        </w:rPr>
        <w:t xml:space="preserve">cadre de </w:t>
      </w:r>
      <w:r w:rsidR="00423BAC" w:rsidRPr="005A7FB2">
        <w:rPr>
          <w:rFonts w:ascii="Arial" w:hAnsi="Arial" w:cs="Arial"/>
          <w:b/>
          <w:bCs/>
          <w:iCs/>
          <w:sz w:val="20"/>
        </w:rPr>
        <w:t>mémoire technique justificatif de la teneur de l’offre</w:t>
      </w:r>
      <w:r w:rsidR="00292FB2">
        <w:rPr>
          <w:rFonts w:ascii="Arial" w:hAnsi="Arial" w:cs="Arial"/>
          <w:bCs/>
          <w:iCs/>
          <w:sz w:val="20"/>
        </w:rPr>
        <w:t>,</w:t>
      </w:r>
    </w:p>
    <w:p w14:paraId="4A1E76DE" w14:textId="77777777" w:rsidR="00423BAC" w:rsidRDefault="00423BAC" w:rsidP="00382F8F">
      <w:pPr>
        <w:pStyle w:val="Corpsdetexte"/>
        <w:tabs>
          <w:tab w:val="left" w:pos="708"/>
        </w:tabs>
        <w:jc w:val="both"/>
        <w:rPr>
          <w:rFonts w:ascii="Arial" w:hAnsi="Arial" w:cs="Arial"/>
          <w:b/>
          <w:bCs/>
          <w:iCs/>
          <w:sz w:val="20"/>
        </w:rPr>
      </w:pPr>
      <w:r w:rsidRPr="00423BAC">
        <w:rPr>
          <w:rFonts w:ascii="Arial" w:hAnsi="Arial" w:cs="Arial"/>
          <w:b/>
          <w:bCs/>
          <w:iCs/>
          <w:sz w:val="20"/>
        </w:rPr>
        <w:t xml:space="preserve">Le candidat renseignera impérativement </w:t>
      </w:r>
      <w:r w:rsidRPr="005A7FB2">
        <w:rPr>
          <w:rFonts w:ascii="Arial" w:hAnsi="Arial" w:cs="Arial"/>
          <w:b/>
          <w:bCs/>
          <w:iCs/>
          <w:sz w:val="20"/>
          <w:u w:val="single"/>
        </w:rPr>
        <w:t>toutes les rubriques</w:t>
      </w:r>
      <w:r w:rsidRPr="00423BAC">
        <w:rPr>
          <w:rFonts w:ascii="Arial" w:hAnsi="Arial" w:cs="Arial"/>
          <w:b/>
          <w:bCs/>
          <w:iCs/>
          <w:sz w:val="20"/>
        </w:rPr>
        <w:t xml:space="preserve"> du cadre de mémoire tec</w:t>
      </w:r>
      <w:r w:rsidR="005A7FB2">
        <w:rPr>
          <w:rFonts w:ascii="Arial" w:hAnsi="Arial" w:cs="Arial"/>
          <w:b/>
          <w:bCs/>
          <w:iCs/>
          <w:sz w:val="20"/>
        </w:rPr>
        <w:t>h</w:t>
      </w:r>
      <w:r w:rsidRPr="00423BAC">
        <w:rPr>
          <w:rFonts w:ascii="Arial" w:hAnsi="Arial" w:cs="Arial"/>
          <w:b/>
          <w:bCs/>
          <w:iCs/>
          <w:sz w:val="20"/>
        </w:rPr>
        <w:t>nique justificatif joint au dossier de consultation.</w:t>
      </w:r>
    </w:p>
    <w:p w14:paraId="0DC30B2D" w14:textId="77777777" w:rsidR="005A7FB2" w:rsidRDefault="005A7FB2" w:rsidP="00382F8F">
      <w:pPr>
        <w:pStyle w:val="Corpsdetexte"/>
        <w:tabs>
          <w:tab w:val="left" w:pos="708"/>
        </w:tabs>
        <w:jc w:val="both"/>
        <w:rPr>
          <w:rFonts w:ascii="Arial" w:hAnsi="Arial" w:cs="Arial"/>
          <w:b/>
          <w:bCs/>
          <w:iCs/>
          <w:sz w:val="20"/>
        </w:rPr>
      </w:pPr>
    </w:p>
    <w:p w14:paraId="63248C34" w14:textId="77777777" w:rsidR="005D626A" w:rsidRPr="00E342E4" w:rsidRDefault="005D626A" w:rsidP="005D626A">
      <w:pPr>
        <w:jc w:val="both"/>
        <w:rPr>
          <w:rFonts w:ascii="Arial" w:hAnsi="Arial" w:cs="Arial"/>
          <w:bCs/>
          <w:iCs/>
          <w:sz w:val="20"/>
          <w:szCs w:val="20"/>
        </w:rPr>
      </w:pPr>
    </w:p>
    <w:p w14:paraId="0C238348" w14:textId="77777777" w:rsidR="005D626A" w:rsidRPr="00F15823" w:rsidRDefault="005D626A" w:rsidP="005D626A">
      <w:pPr>
        <w:pStyle w:val="Corpsdetexte"/>
        <w:tabs>
          <w:tab w:val="num" w:pos="1980"/>
          <w:tab w:val="left" w:pos="3060"/>
          <w:tab w:val="left" w:pos="4320"/>
        </w:tabs>
        <w:ind w:left="720"/>
        <w:jc w:val="both"/>
        <w:rPr>
          <w:rFonts w:ascii="Arial" w:hAnsi="Arial" w:cs="Arial"/>
          <w:iCs/>
          <w:sz w:val="20"/>
          <w:highlight w:val="yellow"/>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352"/>
      </w:tblGrid>
      <w:tr w:rsidR="005D626A" w:rsidRPr="0040560B" w14:paraId="32B3B5EE" w14:textId="77777777" w:rsidTr="00EE04A7">
        <w:trPr>
          <w:trHeight w:val="1844"/>
        </w:trPr>
        <w:tc>
          <w:tcPr>
            <w:tcW w:w="9522" w:type="dxa"/>
          </w:tcPr>
          <w:p w14:paraId="49702A36" w14:textId="77777777" w:rsidR="005D626A" w:rsidRPr="0040560B" w:rsidRDefault="005D626A" w:rsidP="00EE04A7">
            <w:pPr>
              <w:pStyle w:val="Corpsdetexte"/>
              <w:tabs>
                <w:tab w:val="left" w:pos="708"/>
              </w:tabs>
              <w:jc w:val="both"/>
              <w:rPr>
                <w:rFonts w:ascii="Arial" w:hAnsi="Arial" w:cs="Arial"/>
                <w:b/>
                <w:bCs/>
                <w:iCs/>
                <w:sz w:val="20"/>
                <w:u w:val="single"/>
              </w:rPr>
            </w:pPr>
          </w:p>
          <w:p w14:paraId="6F103746" w14:textId="77777777" w:rsidR="005D626A" w:rsidRPr="00292FB2" w:rsidRDefault="005D626A" w:rsidP="00EE04A7">
            <w:pPr>
              <w:pStyle w:val="Corpsdetexte"/>
              <w:tabs>
                <w:tab w:val="left" w:pos="708"/>
              </w:tabs>
              <w:jc w:val="center"/>
              <w:rPr>
                <w:rFonts w:ascii="Arial" w:hAnsi="Arial" w:cs="Arial"/>
                <w:b/>
                <w:bCs/>
                <w:iCs/>
                <w:sz w:val="20"/>
                <w:u w:val="single"/>
              </w:rPr>
            </w:pPr>
            <w:r w:rsidRPr="00292FB2">
              <w:rPr>
                <w:rFonts w:ascii="Arial" w:hAnsi="Arial" w:cs="Arial"/>
                <w:b/>
                <w:bCs/>
                <w:iCs/>
                <w:sz w:val="20"/>
                <w:u w:val="single"/>
              </w:rPr>
              <w:t>NOTE IMPORTANTE</w:t>
            </w:r>
          </w:p>
          <w:p w14:paraId="5C257A94" w14:textId="77777777" w:rsidR="005D626A" w:rsidRPr="00292FB2" w:rsidRDefault="005D626A" w:rsidP="00EE04A7">
            <w:pPr>
              <w:pStyle w:val="Corpsdetexte"/>
              <w:tabs>
                <w:tab w:val="left" w:pos="708"/>
              </w:tabs>
              <w:jc w:val="both"/>
              <w:rPr>
                <w:rFonts w:ascii="Arial" w:hAnsi="Arial" w:cs="Arial"/>
                <w:b/>
                <w:bCs/>
                <w:iCs/>
                <w:sz w:val="20"/>
              </w:rPr>
            </w:pPr>
          </w:p>
          <w:p w14:paraId="24DC6D3D" w14:textId="77777777" w:rsidR="005D626A" w:rsidRPr="00292FB2" w:rsidRDefault="005D626A" w:rsidP="00EE04A7">
            <w:pPr>
              <w:autoSpaceDE w:val="0"/>
              <w:autoSpaceDN w:val="0"/>
              <w:adjustRightInd w:val="0"/>
              <w:jc w:val="both"/>
              <w:rPr>
                <w:rFonts w:ascii="Arial" w:hAnsi="Arial" w:cs="Arial"/>
                <w:b/>
                <w:color w:val="000000"/>
                <w:sz w:val="20"/>
                <w:szCs w:val="20"/>
              </w:rPr>
            </w:pPr>
          </w:p>
          <w:p w14:paraId="37577F19" w14:textId="77777777" w:rsidR="005D626A" w:rsidRPr="0040560B" w:rsidRDefault="005D626A" w:rsidP="00EE04A7">
            <w:pPr>
              <w:autoSpaceDE w:val="0"/>
              <w:autoSpaceDN w:val="0"/>
              <w:adjustRightInd w:val="0"/>
              <w:jc w:val="both"/>
              <w:rPr>
                <w:rFonts w:ascii="Arial" w:hAnsi="Arial" w:cs="Arial"/>
                <w:b/>
                <w:bCs/>
                <w:iCs/>
                <w:sz w:val="20"/>
              </w:rPr>
            </w:pPr>
            <w:r w:rsidRPr="00292FB2">
              <w:rPr>
                <w:rFonts w:ascii="Arial" w:hAnsi="Arial" w:cs="Arial"/>
                <w:b/>
                <w:color w:val="000000"/>
                <w:sz w:val="20"/>
                <w:szCs w:val="20"/>
              </w:rPr>
              <w:t>L’attestation de visite (cf. Article 10 du présent règlement), datée, signée et avec cachet de l’entreprise sera jointe le cas échéant).</w:t>
            </w:r>
          </w:p>
        </w:tc>
      </w:tr>
    </w:tbl>
    <w:p w14:paraId="33AE9FB4" w14:textId="77777777" w:rsidR="005D626A" w:rsidRDefault="005D626A" w:rsidP="00382F8F">
      <w:pPr>
        <w:pStyle w:val="Corpsdetexte"/>
        <w:tabs>
          <w:tab w:val="left" w:pos="708"/>
        </w:tabs>
        <w:jc w:val="both"/>
        <w:rPr>
          <w:rFonts w:ascii="Arial" w:hAnsi="Arial" w:cs="Arial"/>
          <w:b/>
          <w:iCs/>
          <w:sz w:val="20"/>
        </w:rPr>
      </w:pPr>
    </w:p>
    <w:p w14:paraId="6008CB38" w14:textId="77777777" w:rsidR="005D626A" w:rsidRPr="00F15823" w:rsidRDefault="005D626A" w:rsidP="00382F8F">
      <w:pPr>
        <w:pStyle w:val="Corpsdetexte"/>
        <w:tabs>
          <w:tab w:val="left" w:pos="708"/>
        </w:tabs>
        <w:jc w:val="both"/>
        <w:rPr>
          <w:rFonts w:ascii="Arial" w:hAnsi="Arial" w:cs="Arial"/>
          <w:b/>
          <w:iCs/>
          <w:sz w:val="20"/>
        </w:rPr>
      </w:pPr>
    </w:p>
    <w:p w14:paraId="2C9981F6" w14:textId="77777777" w:rsidR="0023664E" w:rsidRPr="00E342E4" w:rsidRDefault="0023664E" w:rsidP="0023664E">
      <w:pPr>
        <w:jc w:val="both"/>
        <w:rPr>
          <w:rFonts w:ascii="Calibri" w:eastAsia="Calibri" w:hAnsi="Calibri" w:cs="Calibri"/>
          <w:sz w:val="22"/>
          <w:szCs w:val="22"/>
          <w:lang w:eastAsia="en-US"/>
        </w:rPr>
      </w:pPr>
      <w:r>
        <w:rPr>
          <w:rFonts w:ascii="Calibri" w:eastAsia="Calibri" w:hAnsi="Calibri" w:cs="Calibri"/>
          <w:b/>
          <w:bCs/>
          <w:color w:val="000000"/>
          <w:sz w:val="22"/>
          <w:szCs w:val="22"/>
          <w:lang w:eastAsia="en-US"/>
        </w:rPr>
        <w:t>6.4</w:t>
      </w:r>
      <w:r w:rsidRPr="00E342E4">
        <w:rPr>
          <w:rFonts w:ascii="Calibri" w:eastAsia="Calibri" w:hAnsi="Calibri" w:cs="Calibri"/>
          <w:b/>
          <w:bCs/>
          <w:color w:val="000000"/>
          <w:sz w:val="22"/>
          <w:szCs w:val="22"/>
          <w:lang w:eastAsia="en-US"/>
        </w:rPr>
        <w:t xml:space="preserve"> </w:t>
      </w:r>
      <w:r>
        <w:rPr>
          <w:rFonts w:ascii="Calibri" w:eastAsia="Calibri" w:hAnsi="Calibri" w:cs="Calibri"/>
          <w:b/>
          <w:bCs/>
          <w:color w:val="000000"/>
          <w:sz w:val="22"/>
          <w:szCs w:val="22"/>
          <w:lang w:eastAsia="en-US"/>
        </w:rPr>
        <w:t>-</w:t>
      </w:r>
      <w:r w:rsidRPr="00E342E4">
        <w:rPr>
          <w:rFonts w:ascii="Calibri" w:eastAsia="Calibri" w:hAnsi="Calibri" w:cs="Calibri"/>
          <w:b/>
          <w:bCs/>
          <w:smallCaps/>
          <w:sz w:val="22"/>
          <w:szCs w:val="22"/>
          <w:lang w:eastAsia="en-US"/>
        </w:rPr>
        <w:t>Clause diversité et égalité</w:t>
      </w:r>
    </w:p>
    <w:p w14:paraId="181B7557" w14:textId="77777777" w:rsidR="0023664E" w:rsidRPr="00E342E4" w:rsidRDefault="0023664E" w:rsidP="0023664E">
      <w:pPr>
        <w:jc w:val="both"/>
        <w:rPr>
          <w:rFonts w:ascii="Calibri" w:eastAsia="Calibri" w:hAnsi="Calibri" w:cs="Calibri"/>
          <w:sz w:val="22"/>
          <w:szCs w:val="22"/>
          <w:lang w:eastAsia="en-US"/>
        </w:rPr>
      </w:pPr>
    </w:p>
    <w:p w14:paraId="70713C35" w14:textId="77777777" w:rsidR="0023664E" w:rsidRPr="00E342E4" w:rsidRDefault="0023664E" w:rsidP="0023664E">
      <w:pPr>
        <w:jc w:val="both"/>
        <w:rPr>
          <w:rFonts w:ascii="Arial" w:hAnsi="Arial" w:cs="Arial"/>
          <w:bCs/>
          <w:iCs/>
          <w:sz w:val="20"/>
          <w:szCs w:val="20"/>
        </w:rPr>
      </w:pPr>
      <w:r w:rsidRPr="00E342E4">
        <w:rPr>
          <w:rFonts w:ascii="Arial" w:hAnsi="Arial" w:cs="Arial"/>
          <w:bCs/>
          <w:iCs/>
          <w:sz w:val="20"/>
          <w:szCs w:val="20"/>
        </w:rPr>
        <w:t>Le Centre des Monuments Nationaux, engagé dans une démarche d’obtention du label « Diversité » et « Egalité », souhaite mobiliser les entreprises dans le cadre de sa politique d’achats responsables.</w:t>
      </w:r>
    </w:p>
    <w:p w14:paraId="431FA089" w14:textId="77777777" w:rsidR="0023664E" w:rsidRPr="00E342E4" w:rsidRDefault="0023664E" w:rsidP="0023664E">
      <w:pPr>
        <w:jc w:val="both"/>
        <w:rPr>
          <w:rFonts w:ascii="Arial" w:hAnsi="Arial" w:cs="Arial"/>
          <w:bCs/>
          <w:iCs/>
          <w:sz w:val="20"/>
          <w:szCs w:val="20"/>
        </w:rPr>
      </w:pPr>
    </w:p>
    <w:p w14:paraId="2F5E752C" w14:textId="77777777" w:rsidR="0023664E" w:rsidRPr="00E342E4" w:rsidRDefault="0023664E" w:rsidP="0023664E">
      <w:pPr>
        <w:jc w:val="both"/>
        <w:rPr>
          <w:rFonts w:ascii="Arial" w:hAnsi="Arial" w:cs="Arial"/>
          <w:bCs/>
          <w:iCs/>
          <w:sz w:val="20"/>
          <w:szCs w:val="20"/>
        </w:rPr>
      </w:pPr>
      <w:r w:rsidRPr="00E342E4">
        <w:rPr>
          <w:rFonts w:ascii="Arial" w:hAnsi="Arial" w:cs="Arial"/>
          <w:bCs/>
          <w:iCs/>
          <w:sz w:val="20"/>
          <w:szCs w:val="20"/>
        </w:rPr>
        <w:t xml:space="preserve">Le CMN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w:t>
      </w:r>
    </w:p>
    <w:p w14:paraId="55C1E4D0" w14:textId="77777777" w:rsidR="0023664E" w:rsidRPr="00E342E4" w:rsidRDefault="0023664E" w:rsidP="0023664E">
      <w:pPr>
        <w:jc w:val="both"/>
        <w:rPr>
          <w:rFonts w:ascii="Arial" w:hAnsi="Arial" w:cs="Arial"/>
          <w:bCs/>
          <w:iCs/>
          <w:sz w:val="20"/>
          <w:szCs w:val="20"/>
        </w:rPr>
      </w:pPr>
    </w:p>
    <w:p w14:paraId="0A73D283" w14:textId="77777777" w:rsidR="0023664E" w:rsidRPr="00E342E4" w:rsidRDefault="0023664E" w:rsidP="0023664E">
      <w:pPr>
        <w:jc w:val="both"/>
        <w:rPr>
          <w:rFonts w:ascii="Arial" w:hAnsi="Arial" w:cs="Arial"/>
          <w:bCs/>
          <w:iCs/>
          <w:sz w:val="20"/>
          <w:szCs w:val="20"/>
        </w:rPr>
      </w:pPr>
      <w:r w:rsidRPr="00E342E4">
        <w:rPr>
          <w:rFonts w:ascii="Arial" w:hAnsi="Arial" w:cs="Arial"/>
          <w:bCs/>
          <w:iCs/>
          <w:sz w:val="20"/>
          <w:szCs w:val="20"/>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185FA1FE" w14:textId="77777777" w:rsidR="0023664E" w:rsidRPr="00E342E4" w:rsidRDefault="0023664E" w:rsidP="0023664E">
      <w:pPr>
        <w:jc w:val="both"/>
        <w:rPr>
          <w:rFonts w:ascii="Arial" w:hAnsi="Arial" w:cs="Arial"/>
          <w:bCs/>
          <w:iCs/>
          <w:sz w:val="20"/>
          <w:szCs w:val="20"/>
        </w:rPr>
      </w:pPr>
    </w:p>
    <w:p w14:paraId="27D63BCE" w14:textId="77777777" w:rsidR="0023664E" w:rsidRPr="00E342E4" w:rsidRDefault="0023664E" w:rsidP="0023664E">
      <w:pPr>
        <w:jc w:val="both"/>
        <w:rPr>
          <w:rFonts w:ascii="Arial" w:hAnsi="Arial" w:cs="Arial"/>
          <w:bCs/>
          <w:iCs/>
          <w:sz w:val="20"/>
          <w:szCs w:val="20"/>
        </w:rPr>
      </w:pPr>
      <w:r w:rsidRPr="00E342E4">
        <w:rPr>
          <w:rFonts w:ascii="Arial" w:hAnsi="Arial" w:cs="Arial"/>
          <w:bCs/>
          <w:iCs/>
          <w:sz w:val="20"/>
          <w:szCs w:val="20"/>
        </w:rPr>
        <w:t>Compte tenu de ces orientations, il est demandé au titulaire de remplir le questionnaire fourni en annexe au  règlement de consultation.</w:t>
      </w:r>
    </w:p>
    <w:p w14:paraId="60C11FF5" w14:textId="77777777" w:rsidR="0023664E" w:rsidRPr="00E342E4" w:rsidRDefault="0023664E" w:rsidP="0023664E">
      <w:pPr>
        <w:spacing w:before="120" w:after="120" w:line="288" w:lineRule="auto"/>
        <w:ind w:right="425"/>
        <w:jc w:val="both"/>
        <w:rPr>
          <w:rFonts w:ascii="Arial" w:hAnsi="Arial" w:cs="Arial"/>
          <w:bCs/>
          <w:iCs/>
          <w:sz w:val="20"/>
          <w:szCs w:val="20"/>
        </w:rPr>
      </w:pPr>
      <w:r w:rsidRPr="00E342E4">
        <w:rPr>
          <w:rFonts w:ascii="Arial" w:hAnsi="Arial" w:cs="Arial"/>
          <w:bCs/>
          <w:iCs/>
          <w:sz w:val="20"/>
          <w:szCs w:val="20"/>
        </w:rPr>
        <w:t xml:space="preserve">Ce questionnaire transmis en même temps que l’offre, n’a pas de valeur contraignante. Toutefois, ce questionnaire renseigné est exigé du seul titulaire dans les quinze jours suivant la date de notification du marché. </w:t>
      </w:r>
    </w:p>
    <w:p w14:paraId="1FE6A77E" w14:textId="5F6152B4" w:rsidR="0087358B" w:rsidRPr="00F15823" w:rsidRDefault="0023664E" w:rsidP="005D626A">
      <w:pPr>
        <w:jc w:val="both"/>
        <w:rPr>
          <w:rFonts w:ascii="Arial" w:hAnsi="Arial" w:cs="Arial"/>
          <w:color w:val="FF6600"/>
          <w:sz w:val="20"/>
          <w:szCs w:val="20"/>
        </w:rPr>
      </w:pPr>
      <w:r w:rsidRPr="00E342E4">
        <w:rPr>
          <w:rFonts w:ascii="Arial" w:hAnsi="Arial" w:cs="Arial"/>
          <w:bCs/>
          <w:iCs/>
          <w:sz w:val="20"/>
          <w:szCs w:val="20"/>
        </w:rPr>
        <w:t xml:space="preserve">Dans une démarche d'amélioration et de progrès, le titulaire s'engage à actualiser ce questionnaire à la date anniversaire de la notification du marché si marché pluriannuel, ou un mois avant l’échéance du marché. Le représentant du pouvoir adjudicateur compare la situation décrite à celle présentée initialement. </w:t>
      </w:r>
    </w:p>
    <w:p w14:paraId="7AFC1D21" w14:textId="37058BDA" w:rsidR="00DF3FC8" w:rsidRDefault="00DF3FC8" w:rsidP="00382F8F">
      <w:pPr>
        <w:pStyle w:val="Titre2"/>
        <w:spacing w:before="0" w:after="0"/>
        <w:ind w:right="23"/>
        <w:jc w:val="both"/>
        <w:rPr>
          <w:bCs w:val="0"/>
          <w:i w:val="0"/>
          <w:sz w:val="20"/>
          <w:szCs w:val="20"/>
          <w:u w:val="single"/>
        </w:rPr>
      </w:pPr>
      <w:bookmarkStart w:id="43" w:name="_Toc251937754"/>
      <w:bookmarkStart w:id="44" w:name="OLE_LINK2"/>
      <w:bookmarkStart w:id="45" w:name="OLE_LINK6"/>
    </w:p>
    <w:p w14:paraId="6AD3089A" w14:textId="77777777" w:rsidR="00E53CE4" w:rsidRPr="00E53CE4" w:rsidRDefault="00E53CE4" w:rsidP="00E53CE4"/>
    <w:p w14:paraId="1BBA474A" w14:textId="5FBD448F" w:rsidR="004E2886" w:rsidRPr="00382F8F" w:rsidRDefault="004E2886" w:rsidP="00382F8F">
      <w:pPr>
        <w:pStyle w:val="Titre2"/>
        <w:spacing w:before="0" w:after="0"/>
        <w:ind w:right="23"/>
        <w:jc w:val="both"/>
        <w:rPr>
          <w:bCs w:val="0"/>
          <w:i w:val="0"/>
          <w:sz w:val="20"/>
          <w:szCs w:val="20"/>
          <w:u w:val="single"/>
        </w:rPr>
      </w:pPr>
      <w:r w:rsidRPr="00F15823">
        <w:rPr>
          <w:bCs w:val="0"/>
          <w:i w:val="0"/>
          <w:sz w:val="20"/>
          <w:szCs w:val="20"/>
          <w:u w:val="single"/>
        </w:rPr>
        <w:t xml:space="preserve">ARTICLE </w:t>
      </w:r>
      <w:r w:rsidR="00690545" w:rsidRPr="00F15823">
        <w:rPr>
          <w:bCs w:val="0"/>
          <w:i w:val="0"/>
          <w:sz w:val="20"/>
          <w:szCs w:val="20"/>
          <w:u w:val="single"/>
        </w:rPr>
        <w:t>7</w:t>
      </w:r>
      <w:r w:rsidR="0087681A" w:rsidRPr="00F15823">
        <w:rPr>
          <w:bCs w:val="0"/>
          <w:i w:val="0"/>
          <w:sz w:val="20"/>
          <w:szCs w:val="20"/>
        </w:rPr>
        <w:t xml:space="preserve"> </w:t>
      </w:r>
      <w:r w:rsidR="00271940" w:rsidRPr="00F15823">
        <w:rPr>
          <w:bCs w:val="0"/>
          <w:i w:val="0"/>
          <w:sz w:val="20"/>
          <w:szCs w:val="20"/>
        </w:rPr>
        <w:t xml:space="preserve">- </w:t>
      </w:r>
      <w:r w:rsidR="00477B3F" w:rsidRPr="00F15823">
        <w:rPr>
          <w:bCs w:val="0"/>
          <w:i w:val="0"/>
          <w:sz w:val="20"/>
          <w:szCs w:val="20"/>
          <w:u w:val="single"/>
        </w:rPr>
        <w:t>EXAMEN DES OFFRES</w:t>
      </w:r>
      <w:r w:rsidR="0060366F" w:rsidRPr="00F15823">
        <w:rPr>
          <w:bCs w:val="0"/>
          <w:i w:val="0"/>
          <w:sz w:val="20"/>
          <w:szCs w:val="20"/>
          <w:u w:val="single"/>
        </w:rPr>
        <w:t xml:space="preserve"> </w:t>
      </w:r>
      <w:r w:rsidR="00641511" w:rsidRPr="00F15823">
        <w:rPr>
          <w:bCs w:val="0"/>
          <w:i w:val="0"/>
          <w:sz w:val="20"/>
          <w:szCs w:val="20"/>
          <w:u w:val="single"/>
        </w:rPr>
        <w:t xml:space="preserve">ET </w:t>
      </w:r>
      <w:r w:rsidR="00620D87" w:rsidRPr="00F15823">
        <w:rPr>
          <w:bCs w:val="0"/>
          <w:i w:val="0"/>
          <w:sz w:val="20"/>
          <w:szCs w:val="20"/>
          <w:u w:val="single"/>
        </w:rPr>
        <w:t>CRITERES PONDERES DE JUGEMENT DES OFFRES</w:t>
      </w:r>
      <w:bookmarkEnd w:id="43"/>
      <w:r w:rsidR="00641511" w:rsidRPr="00F15823">
        <w:rPr>
          <w:bCs w:val="0"/>
          <w:i w:val="0"/>
          <w:color w:val="FF6600"/>
          <w:sz w:val="20"/>
          <w:szCs w:val="20"/>
        </w:rPr>
        <w:t> </w:t>
      </w:r>
    </w:p>
    <w:p w14:paraId="544D9CC7" w14:textId="77777777" w:rsidR="003A0310" w:rsidRPr="00F15823" w:rsidRDefault="003A0310" w:rsidP="00382F8F">
      <w:pPr>
        <w:pStyle w:val="Corpsdetexte"/>
        <w:tabs>
          <w:tab w:val="left" w:pos="708"/>
        </w:tabs>
        <w:jc w:val="both"/>
        <w:rPr>
          <w:rFonts w:ascii="Arial" w:hAnsi="Arial" w:cs="Arial"/>
          <w:bCs/>
          <w:iCs/>
          <w:sz w:val="20"/>
        </w:rPr>
      </w:pPr>
    </w:p>
    <w:p w14:paraId="40844F4A" w14:textId="7D5ADFC7" w:rsidR="00EF45B8" w:rsidRDefault="00272F23" w:rsidP="00382F8F">
      <w:pPr>
        <w:autoSpaceDE w:val="0"/>
        <w:autoSpaceDN w:val="0"/>
        <w:adjustRightInd w:val="0"/>
        <w:jc w:val="both"/>
        <w:rPr>
          <w:rFonts w:ascii="Arial" w:hAnsi="Arial" w:cs="Arial"/>
          <w:sz w:val="20"/>
          <w:szCs w:val="20"/>
        </w:rPr>
      </w:pPr>
      <w:r>
        <w:rPr>
          <w:rFonts w:ascii="Arial" w:hAnsi="Arial" w:cs="Arial"/>
          <w:bCs/>
          <w:iCs/>
          <w:sz w:val="20"/>
          <w:szCs w:val="20"/>
        </w:rPr>
        <w:t>L’acheteur</w:t>
      </w:r>
      <w:r w:rsidR="000E519C" w:rsidRPr="000E519C">
        <w:rPr>
          <w:rFonts w:ascii="Arial" w:hAnsi="Arial" w:cs="Arial"/>
          <w:bCs/>
          <w:iCs/>
          <w:sz w:val="20"/>
          <w:szCs w:val="20"/>
        </w:rPr>
        <w:t xml:space="preserve"> vérifie que les offres qui n’ont pas été éliminées en application </w:t>
      </w:r>
      <w:r w:rsidR="00E8350B">
        <w:rPr>
          <w:rFonts w:ascii="Arial" w:hAnsi="Arial" w:cs="Arial"/>
          <w:bCs/>
          <w:iCs/>
          <w:sz w:val="20"/>
          <w:szCs w:val="20"/>
        </w:rPr>
        <w:t>de l’article R</w:t>
      </w:r>
      <w:r w:rsidR="001E5E81">
        <w:rPr>
          <w:rFonts w:ascii="Arial" w:hAnsi="Arial" w:cs="Arial"/>
          <w:bCs/>
          <w:iCs/>
          <w:sz w:val="20"/>
          <w:szCs w:val="20"/>
        </w:rPr>
        <w:t>.</w:t>
      </w:r>
      <w:r w:rsidR="00E8350B">
        <w:rPr>
          <w:rFonts w:ascii="Arial" w:hAnsi="Arial" w:cs="Arial"/>
          <w:bCs/>
          <w:iCs/>
          <w:sz w:val="20"/>
          <w:szCs w:val="20"/>
        </w:rPr>
        <w:t xml:space="preserve">2151-5 du Code de la Commande Publique </w:t>
      </w:r>
      <w:r w:rsidR="000E519C" w:rsidRPr="000E519C">
        <w:rPr>
          <w:rFonts w:ascii="Arial" w:hAnsi="Arial" w:cs="Arial"/>
          <w:bCs/>
          <w:iCs/>
          <w:sz w:val="20"/>
          <w:szCs w:val="20"/>
        </w:rPr>
        <w:t>sont régulières, acceptables et appropriées.</w:t>
      </w:r>
    </w:p>
    <w:p w14:paraId="2EE2B149" w14:textId="00E0AAC2" w:rsidR="006B0C60" w:rsidRDefault="006B0C60" w:rsidP="00382F8F">
      <w:pPr>
        <w:autoSpaceDE w:val="0"/>
        <w:autoSpaceDN w:val="0"/>
        <w:adjustRightInd w:val="0"/>
        <w:jc w:val="both"/>
        <w:rPr>
          <w:rFonts w:ascii="Arial" w:hAnsi="Arial" w:cs="Arial"/>
          <w:sz w:val="20"/>
          <w:szCs w:val="20"/>
        </w:rPr>
      </w:pPr>
    </w:p>
    <w:p w14:paraId="46038195" w14:textId="23B78082" w:rsidR="00375153" w:rsidRDefault="00375153" w:rsidP="00382F8F">
      <w:pPr>
        <w:autoSpaceDE w:val="0"/>
        <w:autoSpaceDN w:val="0"/>
        <w:adjustRightInd w:val="0"/>
        <w:jc w:val="both"/>
        <w:rPr>
          <w:rFonts w:ascii="Arial" w:hAnsi="Arial" w:cs="Arial"/>
          <w:sz w:val="20"/>
          <w:szCs w:val="20"/>
        </w:rPr>
      </w:pPr>
    </w:p>
    <w:p w14:paraId="49B80A78" w14:textId="77777777" w:rsidR="008E28C5" w:rsidRPr="006B0C60" w:rsidRDefault="00690545" w:rsidP="00382F8F">
      <w:pPr>
        <w:pStyle w:val="Titre3"/>
        <w:jc w:val="both"/>
        <w:rPr>
          <w:b/>
          <w:i w:val="0"/>
          <w:smallCaps/>
          <w:szCs w:val="20"/>
        </w:rPr>
      </w:pPr>
      <w:bookmarkStart w:id="46" w:name="_Toc270500528"/>
      <w:r w:rsidRPr="006B0C60">
        <w:rPr>
          <w:b/>
          <w:i w:val="0"/>
          <w:smallCaps/>
          <w:szCs w:val="20"/>
        </w:rPr>
        <w:t>7</w:t>
      </w:r>
      <w:r w:rsidR="008E28C5" w:rsidRPr="006B0C60">
        <w:rPr>
          <w:b/>
          <w:i w:val="0"/>
          <w:smallCaps/>
          <w:szCs w:val="20"/>
        </w:rPr>
        <w:t xml:space="preserve">.1 - Critères d’attribution et </w:t>
      </w:r>
      <w:r w:rsidR="006B0C60">
        <w:rPr>
          <w:b/>
          <w:i w:val="0"/>
          <w:smallCaps/>
          <w:szCs w:val="20"/>
        </w:rPr>
        <w:t xml:space="preserve">de </w:t>
      </w:r>
      <w:r w:rsidR="00597DF3" w:rsidRPr="006B0C60">
        <w:rPr>
          <w:b/>
          <w:i w:val="0"/>
          <w:smallCaps/>
          <w:szCs w:val="20"/>
        </w:rPr>
        <w:t xml:space="preserve">jugement des offres </w:t>
      </w:r>
      <w:bookmarkEnd w:id="46"/>
    </w:p>
    <w:p w14:paraId="34768C57" w14:textId="77777777" w:rsidR="008E28C5" w:rsidRPr="00F15823" w:rsidRDefault="008E28C5" w:rsidP="00382F8F">
      <w:pPr>
        <w:jc w:val="both"/>
        <w:rPr>
          <w:rFonts w:ascii="Arial" w:hAnsi="Arial" w:cs="Arial"/>
          <w:sz w:val="20"/>
          <w:szCs w:val="20"/>
        </w:rPr>
      </w:pPr>
    </w:p>
    <w:p w14:paraId="42F2AAEA" w14:textId="77777777" w:rsidR="008E28C5" w:rsidRPr="00F15823" w:rsidRDefault="008E28C5" w:rsidP="00382F8F">
      <w:pPr>
        <w:jc w:val="both"/>
        <w:rPr>
          <w:rFonts w:ascii="Arial" w:hAnsi="Arial" w:cs="Arial"/>
          <w:sz w:val="20"/>
          <w:szCs w:val="20"/>
        </w:rPr>
      </w:pPr>
      <w:r w:rsidRPr="00F15823">
        <w:rPr>
          <w:rFonts w:ascii="Arial" w:hAnsi="Arial" w:cs="Arial"/>
          <w:sz w:val="20"/>
          <w:szCs w:val="20"/>
        </w:rPr>
        <w:t>L’offre économiquement la plus avantageuse sera appréciée en fonction des critères énoncés ci-dessous avec leur pondération.</w:t>
      </w:r>
    </w:p>
    <w:p w14:paraId="7293AD85" w14:textId="77777777" w:rsidR="008E28C5" w:rsidRPr="00F15823" w:rsidRDefault="008E28C5" w:rsidP="00382F8F">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30"/>
        <w:gridCol w:w="6711"/>
        <w:gridCol w:w="2071"/>
      </w:tblGrid>
      <w:tr w:rsidR="008E28C5" w:rsidRPr="00F15823" w14:paraId="32A5D589" w14:textId="77777777">
        <w:trPr>
          <w:trHeight w:val="510"/>
        </w:trPr>
        <w:tc>
          <w:tcPr>
            <w:tcW w:w="7141"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674B158" w14:textId="77777777" w:rsidR="008E28C5" w:rsidRPr="00F15823" w:rsidRDefault="008E28C5" w:rsidP="00382F8F">
            <w:pPr>
              <w:pStyle w:val="Titre5"/>
              <w:jc w:val="both"/>
              <w:rPr>
                <w:b w:val="0"/>
                <w:bCs w:val="0"/>
                <w:sz w:val="20"/>
                <w:szCs w:val="20"/>
              </w:rPr>
            </w:pPr>
            <w:r w:rsidRPr="00F15823">
              <w:rPr>
                <w:sz w:val="20"/>
                <w:szCs w:val="20"/>
              </w:rPr>
              <w:t>Critères</w:t>
            </w:r>
          </w:p>
        </w:tc>
        <w:tc>
          <w:tcPr>
            <w:tcW w:w="2071" w:type="dxa"/>
            <w:tcBorders>
              <w:top w:val="single" w:sz="4" w:space="0" w:color="auto"/>
              <w:left w:val="single" w:sz="4" w:space="0" w:color="auto"/>
              <w:bottom w:val="single" w:sz="4" w:space="0" w:color="auto"/>
              <w:right w:val="single" w:sz="4" w:space="0" w:color="auto"/>
            </w:tcBorders>
            <w:shd w:val="clear" w:color="auto" w:fill="C0C0C0"/>
            <w:vAlign w:val="center"/>
          </w:tcPr>
          <w:p w14:paraId="65C43157" w14:textId="77777777" w:rsidR="008E28C5" w:rsidRPr="00F15823" w:rsidRDefault="008E28C5" w:rsidP="00382F8F">
            <w:pPr>
              <w:jc w:val="both"/>
              <w:rPr>
                <w:rFonts w:ascii="Arial" w:hAnsi="Arial" w:cs="Arial"/>
                <w:b/>
                <w:bCs/>
                <w:sz w:val="20"/>
                <w:szCs w:val="20"/>
              </w:rPr>
            </w:pPr>
            <w:r w:rsidRPr="00F15823">
              <w:rPr>
                <w:rFonts w:ascii="Arial" w:hAnsi="Arial" w:cs="Arial"/>
                <w:b/>
                <w:bCs/>
                <w:sz w:val="20"/>
                <w:szCs w:val="20"/>
              </w:rPr>
              <w:t>Pondération</w:t>
            </w:r>
          </w:p>
        </w:tc>
      </w:tr>
      <w:tr w:rsidR="008E28C5" w:rsidRPr="00F15823" w14:paraId="3DBD2FA7" w14:textId="77777777">
        <w:tc>
          <w:tcPr>
            <w:tcW w:w="430" w:type="dxa"/>
            <w:tcBorders>
              <w:top w:val="single" w:sz="4" w:space="0" w:color="auto"/>
              <w:left w:val="single" w:sz="4" w:space="0" w:color="auto"/>
              <w:bottom w:val="single" w:sz="4" w:space="0" w:color="auto"/>
              <w:right w:val="single" w:sz="4" w:space="0" w:color="auto"/>
            </w:tcBorders>
            <w:vAlign w:val="center"/>
          </w:tcPr>
          <w:p w14:paraId="1EFDB712" w14:textId="77777777" w:rsidR="008E28C5" w:rsidRPr="00F15823" w:rsidRDefault="008E28C5" w:rsidP="00382F8F">
            <w:pPr>
              <w:jc w:val="both"/>
              <w:rPr>
                <w:rFonts w:ascii="Arial" w:hAnsi="Arial" w:cs="Arial"/>
                <w:sz w:val="20"/>
                <w:szCs w:val="20"/>
              </w:rPr>
            </w:pPr>
            <w:r w:rsidRPr="00F15823">
              <w:rPr>
                <w:rFonts w:ascii="Arial" w:hAnsi="Arial" w:cs="Arial"/>
                <w:sz w:val="20"/>
                <w:szCs w:val="20"/>
              </w:rPr>
              <w:t>1</w:t>
            </w:r>
          </w:p>
        </w:tc>
        <w:tc>
          <w:tcPr>
            <w:tcW w:w="6711" w:type="dxa"/>
            <w:tcBorders>
              <w:top w:val="single" w:sz="4" w:space="0" w:color="auto"/>
              <w:left w:val="single" w:sz="4" w:space="0" w:color="auto"/>
              <w:bottom w:val="single" w:sz="4" w:space="0" w:color="auto"/>
              <w:right w:val="single" w:sz="4" w:space="0" w:color="auto"/>
            </w:tcBorders>
            <w:vAlign w:val="center"/>
          </w:tcPr>
          <w:p w14:paraId="06650044" w14:textId="77777777" w:rsidR="00C94AD9" w:rsidRDefault="00C94AD9" w:rsidP="00382F8F">
            <w:pPr>
              <w:jc w:val="both"/>
              <w:rPr>
                <w:rFonts w:ascii="Arial" w:hAnsi="Arial" w:cs="Arial"/>
                <w:sz w:val="20"/>
                <w:szCs w:val="20"/>
              </w:rPr>
            </w:pPr>
          </w:p>
          <w:p w14:paraId="6BC7D232" w14:textId="77777777" w:rsidR="008E28C5" w:rsidRDefault="00C94AD9" w:rsidP="00382F8F">
            <w:pPr>
              <w:jc w:val="both"/>
              <w:rPr>
                <w:rFonts w:ascii="Arial" w:hAnsi="Arial" w:cs="Arial"/>
                <w:sz w:val="20"/>
                <w:szCs w:val="20"/>
              </w:rPr>
            </w:pPr>
            <w:r>
              <w:rPr>
                <w:rFonts w:ascii="Arial" w:hAnsi="Arial" w:cs="Arial"/>
                <w:sz w:val="20"/>
                <w:szCs w:val="20"/>
              </w:rPr>
              <w:t>Valeur technique de l’offre</w:t>
            </w:r>
          </w:p>
          <w:p w14:paraId="6BD7A96B" w14:textId="77777777" w:rsidR="00C94AD9" w:rsidRPr="00F15823" w:rsidRDefault="00C94AD9" w:rsidP="00382F8F">
            <w:pPr>
              <w:jc w:val="both"/>
              <w:rPr>
                <w:rFonts w:ascii="Arial" w:hAnsi="Arial" w:cs="Arial"/>
                <w:sz w:val="20"/>
                <w:szCs w:val="20"/>
              </w:rPr>
            </w:pPr>
          </w:p>
        </w:tc>
        <w:tc>
          <w:tcPr>
            <w:tcW w:w="2071" w:type="dxa"/>
            <w:tcBorders>
              <w:top w:val="single" w:sz="4" w:space="0" w:color="auto"/>
              <w:left w:val="single" w:sz="4" w:space="0" w:color="auto"/>
              <w:bottom w:val="single" w:sz="4" w:space="0" w:color="auto"/>
              <w:right w:val="single" w:sz="4" w:space="0" w:color="auto"/>
            </w:tcBorders>
            <w:vAlign w:val="center"/>
          </w:tcPr>
          <w:p w14:paraId="4B8B6562" w14:textId="58CB96DB" w:rsidR="008E28C5" w:rsidRPr="00C94AD9" w:rsidRDefault="00C16A7C" w:rsidP="00382F8F">
            <w:pPr>
              <w:jc w:val="both"/>
              <w:rPr>
                <w:rFonts w:ascii="Arial" w:hAnsi="Arial" w:cs="Arial"/>
                <w:sz w:val="20"/>
                <w:szCs w:val="20"/>
              </w:rPr>
            </w:pPr>
            <w:r w:rsidRPr="00C16A7C">
              <w:rPr>
                <w:rFonts w:ascii="Arial" w:hAnsi="Arial" w:cs="Arial"/>
                <w:sz w:val="20"/>
                <w:szCs w:val="20"/>
              </w:rPr>
              <w:t>60</w:t>
            </w:r>
            <w:r w:rsidR="009D25AD" w:rsidRPr="00C16A7C">
              <w:rPr>
                <w:rFonts w:ascii="Arial" w:hAnsi="Arial" w:cs="Arial"/>
                <w:sz w:val="20"/>
                <w:szCs w:val="20"/>
              </w:rPr>
              <w:t xml:space="preserve"> </w:t>
            </w:r>
            <w:r w:rsidR="008E28C5" w:rsidRPr="00C16A7C">
              <w:rPr>
                <w:rFonts w:ascii="Arial" w:hAnsi="Arial" w:cs="Arial"/>
                <w:sz w:val="20"/>
                <w:szCs w:val="20"/>
              </w:rPr>
              <w:t>points</w:t>
            </w:r>
          </w:p>
        </w:tc>
      </w:tr>
      <w:tr w:rsidR="008E28C5" w:rsidRPr="00F15823" w14:paraId="1FD556E9" w14:textId="77777777">
        <w:tc>
          <w:tcPr>
            <w:tcW w:w="430" w:type="dxa"/>
            <w:tcBorders>
              <w:top w:val="single" w:sz="4" w:space="0" w:color="auto"/>
              <w:left w:val="single" w:sz="4" w:space="0" w:color="auto"/>
              <w:bottom w:val="single" w:sz="4" w:space="0" w:color="auto"/>
              <w:right w:val="single" w:sz="4" w:space="0" w:color="auto"/>
            </w:tcBorders>
            <w:vAlign w:val="center"/>
          </w:tcPr>
          <w:p w14:paraId="1DD9E559" w14:textId="77777777" w:rsidR="008E28C5" w:rsidRPr="00F15823" w:rsidRDefault="008E28C5" w:rsidP="00382F8F">
            <w:pPr>
              <w:jc w:val="both"/>
              <w:rPr>
                <w:rFonts w:ascii="Arial" w:hAnsi="Arial" w:cs="Arial"/>
                <w:sz w:val="20"/>
                <w:szCs w:val="20"/>
              </w:rPr>
            </w:pPr>
            <w:r w:rsidRPr="00F15823">
              <w:rPr>
                <w:rFonts w:ascii="Arial" w:hAnsi="Arial" w:cs="Arial"/>
                <w:sz w:val="20"/>
                <w:szCs w:val="20"/>
              </w:rPr>
              <w:t>2</w:t>
            </w:r>
          </w:p>
        </w:tc>
        <w:tc>
          <w:tcPr>
            <w:tcW w:w="6711" w:type="dxa"/>
            <w:tcBorders>
              <w:top w:val="single" w:sz="4" w:space="0" w:color="auto"/>
              <w:left w:val="single" w:sz="4" w:space="0" w:color="auto"/>
              <w:bottom w:val="single" w:sz="4" w:space="0" w:color="auto"/>
              <w:right w:val="single" w:sz="4" w:space="0" w:color="auto"/>
            </w:tcBorders>
            <w:vAlign w:val="center"/>
          </w:tcPr>
          <w:p w14:paraId="4B404C57" w14:textId="77777777" w:rsidR="00C94AD9" w:rsidRDefault="00C94AD9" w:rsidP="00382F8F">
            <w:pPr>
              <w:jc w:val="both"/>
              <w:rPr>
                <w:rFonts w:ascii="Arial" w:hAnsi="Arial" w:cs="Arial"/>
                <w:sz w:val="20"/>
                <w:szCs w:val="20"/>
              </w:rPr>
            </w:pPr>
          </w:p>
          <w:p w14:paraId="7CBD8A9B" w14:textId="77777777" w:rsidR="008E28C5" w:rsidRDefault="008E28C5" w:rsidP="00382F8F">
            <w:pPr>
              <w:jc w:val="both"/>
              <w:rPr>
                <w:rFonts w:ascii="Arial" w:hAnsi="Arial" w:cs="Arial"/>
                <w:sz w:val="20"/>
                <w:szCs w:val="20"/>
              </w:rPr>
            </w:pPr>
            <w:r w:rsidRPr="00F15823">
              <w:rPr>
                <w:rFonts w:ascii="Arial" w:hAnsi="Arial" w:cs="Arial"/>
                <w:sz w:val="20"/>
                <w:szCs w:val="20"/>
              </w:rPr>
              <w:t>Prix</w:t>
            </w:r>
            <w:r w:rsidR="00C04B9A">
              <w:rPr>
                <w:rFonts w:ascii="Arial" w:hAnsi="Arial" w:cs="Arial"/>
                <w:sz w:val="20"/>
                <w:szCs w:val="20"/>
              </w:rPr>
              <w:t xml:space="preserve"> des travaux</w:t>
            </w:r>
          </w:p>
          <w:p w14:paraId="0E7B56D2" w14:textId="77777777" w:rsidR="00C94AD9" w:rsidRPr="00F15823" w:rsidRDefault="00C94AD9" w:rsidP="00382F8F">
            <w:pPr>
              <w:jc w:val="both"/>
              <w:rPr>
                <w:rFonts w:ascii="Arial" w:hAnsi="Arial" w:cs="Arial"/>
                <w:sz w:val="20"/>
                <w:szCs w:val="20"/>
              </w:rPr>
            </w:pPr>
          </w:p>
        </w:tc>
        <w:tc>
          <w:tcPr>
            <w:tcW w:w="2071" w:type="dxa"/>
            <w:tcBorders>
              <w:top w:val="single" w:sz="4" w:space="0" w:color="auto"/>
              <w:left w:val="single" w:sz="4" w:space="0" w:color="auto"/>
              <w:bottom w:val="single" w:sz="4" w:space="0" w:color="auto"/>
              <w:right w:val="single" w:sz="4" w:space="0" w:color="auto"/>
            </w:tcBorders>
            <w:vAlign w:val="center"/>
          </w:tcPr>
          <w:p w14:paraId="2CBE692B" w14:textId="72886CE0" w:rsidR="008E28C5" w:rsidRPr="00C94AD9" w:rsidRDefault="00C16A7C" w:rsidP="00382F8F">
            <w:pPr>
              <w:jc w:val="both"/>
              <w:rPr>
                <w:rFonts w:ascii="Arial" w:hAnsi="Arial" w:cs="Arial"/>
                <w:sz w:val="20"/>
                <w:szCs w:val="20"/>
              </w:rPr>
            </w:pPr>
            <w:r>
              <w:rPr>
                <w:rFonts w:ascii="Arial" w:hAnsi="Arial" w:cs="Arial"/>
                <w:sz w:val="20"/>
                <w:szCs w:val="20"/>
              </w:rPr>
              <w:t>40</w:t>
            </w:r>
            <w:r w:rsidR="008E28C5" w:rsidRPr="002F6967">
              <w:rPr>
                <w:rFonts w:ascii="Arial" w:hAnsi="Arial" w:cs="Arial"/>
                <w:sz w:val="20"/>
                <w:szCs w:val="20"/>
              </w:rPr>
              <w:t xml:space="preserve"> points</w:t>
            </w:r>
          </w:p>
        </w:tc>
      </w:tr>
    </w:tbl>
    <w:p w14:paraId="5673FCA3" w14:textId="77777777" w:rsidR="00C04B9A" w:rsidRDefault="00C04B9A" w:rsidP="00C04B9A">
      <w:pPr>
        <w:pStyle w:val="Titre3"/>
        <w:jc w:val="both"/>
        <w:rPr>
          <w:b/>
          <w:i w:val="0"/>
          <w:smallCaps/>
          <w:szCs w:val="20"/>
        </w:rPr>
      </w:pPr>
    </w:p>
    <w:p w14:paraId="3AAFEACF" w14:textId="77777777" w:rsidR="00B14033" w:rsidRPr="00C16A7C" w:rsidRDefault="00B14033" w:rsidP="00B14033">
      <w:pPr>
        <w:autoSpaceDE w:val="0"/>
        <w:autoSpaceDN w:val="0"/>
        <w:adjustRightInd w:val="0"/>
        <w:rPr>
          <w:rFonts w:ascii="Helvetica-Bold" w:hAnsi="Helvetica-Bold" w:cs="Helvetica-Bold"/>
          <w:b/>
          <w:bCs/>
          <w:sz w:val="20"/>
          <w:szCs w:val="20"/>
        </w:rPr>
      </w:pPr>
      <w:r w:rsidRPr="00C16A7C">
        <w:rPr>
          <w:rFonts w:ascii="Helvetica-Bold" w:hAnsi="Helvetica-Bold" w:cs="Helvetica-Bold"/>
          <w:b/>
          <w:bCs/>
          <w:sz w:val="20"/>
          <w:szCs w:val="20"/>
        </w:rPr>
        <w:t>Pour le critère « V</w:t>
      </w:r>
      <w:r w:rsidRPr="00C16A7C">
        <w:rPr>
          <w:rFonts w:ascii="Helvetica-Bold" w:hAnsi="Helvetica-Bold" w:cs="Helvetica-Bold"/>
          <w:b/>
          <w:bCs/>
          <w:sz w:val="16"/>
          <w:szCs w:val="16"/>
        </w:rPr>
        <w:t>ALEUR TECHNIQUE DE L</w:t>
      </w:r>
      <w:r w:rsidRPr="00C16A7C">
        <w:rPr>
          <w:rFonts w:ascii="Helvetica-Bold" w:hAnsi="Helvetica-Bold" w:cs="Helvetica-Bold"/>
          <w:b/>
          <w:bCs/>
          <w:sz w:val="20"/>
          <w:szCs w:val="20"/>
        </w:rPr>
        <w:t>’</w:t>
      </w:r>
      <w:r w:rsidRPr="00C16A7C">
        <w:rPr>
          <w:rFonts w:ascii="Helvetica-Bold" w:hAnsi="Helvetica-Bold" w:cs="Helvetica-Bold"/>
          <w:b/>
          <w:bCs/>
          <w:sz w:val="16"/>
          <w:szCs w:val="16"/>
        </w:rPr>
        <w:t xml:space="preserve">OFFRE </w:t>
      </w:r>
      <w:r w:rsidRPr="00C16A7C">
        <w:rPr>
          <w:rFonts w:ascii="Helvetica-Bold" w:hAnsi="Helvetica-Bold" w:cs="Helvetica-Bold"/>
          <w:b/>
          <w:bCs/>
          <w:sz w:val="20"/>
          <w:szCs w:val="20"/>
        </w:rPr>
        <w:t>», une note inférieure à 20/60 est éliminatoire.</w:t>
      </w:r>
    </w:p>
    <w:p w14:paraId="09CFC8C4" w14:textId="77777777" w:rsidR="00B14033" w:rsidRDefault="00B14033" w:rsidP="00B14033">
      <w:r w:rsidRPr="00C16A7C">
        <w:rPr>
          <w:rFonts w:ascii="Helvetica-Bold" w:hAnsi="Helvetica-Bold" w:cs="Helvetica-Bold"/>
          <w:b/>
          <w:bCs/>
          <w:sz w:val="20"/>
          <w:szCs w:val="20"/>
        </w:rPr>
        <w:t>Les offres recueillant une telle note seront écartées d’office sans analyse du critère prix.</w:t>
      </w:r>
    </w:p>
    <w:p w14:paraId="0355B836" w14:textId="77777777" w:rsidR="00C04B9A" w:rsidRPr="002F6967" w:rsidRDefault="00C04B9A" w:rsidP="002F6967"/>
    <w:p w14:paraId="0A889B27" w14:textId="77777777" w:rsidR="00C94AD9" w:rsidRPr="006B0C60" w:rsidRDefault="00C94AD9" w:rsidP="00C94AD9">
      <w:pPr>
        <w:pStyle w:val="Titre3"/>
        <w:jc w:val="both"/>
        <w:rPr>
          <w:b/>
          <w:i w:val="0"/>
          <w:smallCaps/>
          <w:szCs w:val="20"/>
        </w:rPr>
      </w:pPr>
      <w:r w:rsidRPr="002F6967">
        <w:rPr>
          <w:b/>
          <w:i w:val="0"/>
          <w:smallCaps/>
          <w:szCs w:val="20"/>
        </w:rPr>
        <w:t>7.1.1 – Critère « Valeur technique de l’offre » (note sur 60 points)</w:t>
      </w:r>
      <w:r w:rsidRPr="006B0C60">
        <w:rPr>
          <w:b/>
          <w:i w:val="0"/>
          <w:smallCaps/>
          <w:szCs w:val="20"/>
        </w:rPr>
        <w:t xml:space="preserve"> </w:t>
      </w:r>
    </w:p>
    <w:p w14:paraId="35B4EF1A" w14:textId="77777777" w:rsidR="008E28C5" w:rsidRDefault="008E28C5" w:rsidP="00382F8F">
      <w:pPr>
        <w:pStyle w:val="Corpsdetexte"/>
        <w:tabs>
          <w:tab w:val="left" w:pos="708"/>
        </w:tabs>
        <w:jc w:val="both"/>
        <w:rPr>
          <w:rFonts w:ascii="Arial" w:hAnsi="Arial" w:cs="Arial"/>
          <w:bCs/>
          <w:iCs/>
          <w:sz w:val="20"/>
        </w:rPr>
      </w:pPr>
    </w:p>
    <w:p w14:paraId="79457A4E" w14:textId="77777777" w:rsidR="00C94AD9" w:rsidRPr="00F15823" w:rsidRDefault="00C94AD9" w:rsidP="00C94AD9">
      <w:pPr>
        <w:jc w:val="both"/>
        <w:rPr>
          <w:rFonts w:ascii="Arial" w:hAnsi="Arial" w:cs="Arial"/>
          <w:sz w:val="20"/>
          <w:szCs w:val="20"/>
        </w:rPr>
      </w:pPr>
      <w:r w:rsidRPr="00F15823">
        <w:rPr>
          <w:rFonts w:ascii="Arial" w:hAnsi="Arial" w:cs="Arial"/>
          <w:sz w:val="20"/>
          <w:szCs w:val="20"/>
        </w:rPr>
        <w:t>L</w:t>
      </w:r>
      <w:r>
        <w:rPr>
          <w:rFonts w:ascii="Arial" w:hAnsi="Arial" w:cs="Arial"/>
          <w:sz w:val="20"/>
          <w:szCs w:val="20"/>
        </w:rPr>
        <w:t xml:space="preserve">e critère « Valeur technique de l’offre » est décomposé selon les sous-critères énoncés ci-dessous avec leur pondération. </w:t>
      </w:r>
    </w:p>
    <w:bookmarkEnd w:id="44"/>
    <w:bookmarkEnd w:id="45"/>
    <w:p w14:paraId="001D8B56" w14:textId="6417FC10" w:rsidR="00BE78A2" w:rsidRDefault="00BE78A2" w:rsidP="00BE78A2">
      <w:pPr>
        <w:jc w:val="both"/>
        <w:rPr>
          <w:rFonts w:ascii="Arial" w:hAnsi="Arial" w:cs="Arial"/>
          <w:sz w:val="20"/>
          <w:szCs w:val="20"/>
        </w:rPr>
      </w:pPr>
    </w:p>
    <w:p w14:paraId="072DD5D8" w14:textId="5745AD22" w:rsidR="00CD0067" w:rsidRDefault="00CD0067" w:rsidP="00BE78A2">
      <w:pPr>
        <w:jc w:val="both"/>
        <w:rPr>
          <w:rFonts w:ascii="Arial" w:hAnsi="Arial" w:cs="Arial"/>
          <w:sz w:val="20"/>
          <w:szCs w:val="20"/>
        </w:rPr>
      </w:pPr>
      <w:r>
        <w:rPr>
          <w:rFonts w:ascii="Arial" w:hAnsi="Arial" w:cs="Arial"/>
          <w:sz w:val="20"/>
          <w:szCs w:val="20"/>
        </w:rPr>
        <w:t>Pour le lot n°C3 :</w:t>
      </w:r>
    </w:p>
    <w:p w14:paraId="270FC606" w14:textId="77777777" w:rsidR="00CD0067" w:rsidRPr="00BE78A2" w:rsidRDefault="00CD0067" w:rsidP="00BE78A2">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30"/>
        <w:gridCol w:w="7078"/>
        <w:gridCol w:w="1552"/>
      </w:tblGrid>
      <w:tr w:rsidR="00DF3FC8" w:rsidRPr="005510F6" w14:paraId="66FE5CCF" w14:textId="77777777" w:rsidTr="00F23F9D">
        <w:trPr>
          <w:trHeight w:val="510"/>
        </w:trPr>
        <w:tc>
          <w:tcPr>
            <w:tcW w:w="760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846E925" w14:textId="77777777" w:rsidR="00DF3FC8" w:rsidRPr="005510F6" w:rsidRDefault="00DF3FC8" w:rsidP="00F23F9D">
            <w:pPr>
              <w:pStyle w:val="Titre5"/>
              <w:jc w:val="both"/>
              <w:rPr>
                <w:b w:val="0"/>
                <w:bCs w:val="0"/>
                <w:sz w:val="20"/>
                <w:szCs w:val="20"/>
              </w:rPr>
            </w:pPr>
            <w:r w:rsidRPr="005510F6">
              <w:rPr>
                <w:sz w:val="20"/>
                <w:szCs w:val="20"/>
              </w:rPr>
              <w:t xml:space="preserve">Sous-Critères de la valeur technique de l’offre </w:t>
            </w:r>
          </w:p>
        </w:tc>
        <w:tc>
          <w:tcPr>
            <w:tcW w:w="1552" w:type="dxa"/>
            <w:tcBorders>
              <w:top w:val="single" w:sz="4" w:space="0" w:color="auto"/>
              <w:left w:val="single" w:sz="4" w:space="0" w:color="auto"/>
              <w:bottom w:val="single" w:sz="4" w:space="0" w:color="auto"/>
              <w:right w:val="single" w:sz="4" w:space="0" w:color="auto"/>
            </w:tcBorders>
            <w:shd w:val="clear" w:color="auto" w:fill="C0C0C0"/>
            <w:vAlign w:val="center"/>
          </w:tcPr>
          <w:p w14:paraId="736AE5CA" w14:textId="77777777" w:rsidR="00DF3FC8" w:rsidRPr="005510F6" w:rsidRDefault="00DF3FC8" w:rsidP="00F23F9D">
            <w:pPr>
              <w:jc w:val="both"/>
              <w:rPr>
                <w:rFonts w:ascii="Arial" w:hAnsi="Arial" w:cs="Arial"/>
                <w:b/>
                <w:bCs/>
                <w:sz w:val="20"/>
                <w:szCs w:val="20"/>
              </w:rPr>
            </w:pPr>
            <w:r w:rsidRPr="005510F6">
              <w:rPr>
                <w:rFonts w:ascii="Arial" w:hAnsi="Arial" w:cs="Arial"/>
                <w:b/>
                <w:bCs/>
                <w:sz w:val="20"/>
                <w:szCs w:val="20"/>
              </w:rPr>
              <w:t>Pondération</w:t>
            </w:r>
          </w:p>
        </w:tc>
      </w:tr>
      <w:tr w:rsidR="00BE78A2" w:rsidRPr="002D7C57" w14:paraId="60B4626D" w14:textId="77777777" w:rsidTr="00F23F9D">
        <w:tc>
          <w:tcPr>
            <w:tcW w:w="530" w:type="dxa"/>
            <w:tcBorders>
              <w:top w:val="single" w:sz="4" w:space="0" w:color="auto"/>
              <w:left w:val="single" w:sz="4" w:space="0" w:color="auto"/>
              <w:bottom w:val="single" w:sz="4" w:space="0" w:color="auto"/>
              <w:right w:val="single" w:sz="4" w:space="0" w:color="auto"/>
            </w:tcBorders>
            <w:vAlign w:val="center"/>
          </w:tcPr>
          <w:p w14:paraId="473B56BA" w14:textId="15B8356B" w:rsidR="00BE78A2" w:rsidRPr="0086585B" w:rsidRDefault="00BE78A2" w:rsidP="00BE78A2">
            <w:pPr>
              <w:jc w:val="both"/>
              <w:rPr>
                <w:rFonts w:ascii="Arial" w:hAnsi="Arial" w:cs="Arial"/>
                <w:sz w:val="20"/>
                <w:szCs w:val="20"/>
              </w:rPr>
            </w:pPr>
            <w:r w:rsidRPr="0086585B">
              <w:rPr>
                <w:rFonts w:ascii="Arial" w:hAnsi="Arial" w:cs="Arial"/>
                <w:sz w:val="20"/>
                <w:szCs w:val="20"/>
              </w:rPr>
              <w:t>1.</w:t>
            </w:r>
            <w:r>
              <w:rPr>
                <w:rFonts w:ascii="Arial" w:hAnsi="Arial" w:cs="Arial"/>
                <w:sz w:val="20"/>
                <w:szCs w:val="20"/>
              </w:rPr>
              <w:t>1</w:t>
            </w:r>
          </w:p>
        </w:tc>
        <w:tc>
          <w:tcPr>
            <w:tcW w:w="7078" w:type="dxa"/>
            <w:tcBorders>
              <w:top w:val="single" w:sz="4" w:space="0" w:color="auto"/>
              <w:left w:val="single" w:sz="4" w:space="0" w:color="auto"/>
              <w:bottom w:val="single" w:sz="4" w:space="0" w:color="auto"/>
              <w:right w:val="single" w:sz="4" w:space="0" w:color="auto"/>
            </w:tcBorders>
            <w:vAlign w:val="center"/>
          </w:tcPr>
          <w:p w14:paraId="4A7AFC21" w14:textId="5082AD83" w:rsidR="00BE78A2" w:rsidRPr="005E31EB" w:rsidRDefault="00BE78A2" w:rsidP="00BE78A2">
            <w:pPr>
              <w:overflowPunct w:val="0"/>
              <w:autoSpaceDE w:val="0"/>
              <w:autoSpaceDN w:val="0"/>
              <w:adjustRightInd w:val="0"/>
              <w:contextualSpacing/>
              <w:textAlignment w:val="baseline"/>
              <w:rPr>
                <w:rFonts w:ascii="Arial" w:hAnsi="Arial" w:cs="Arial"/>
                <w:sz w:val="20"/>
                <w:szCs w:val="20"/>
              </w:rPr>
            </w:pPr>
            <w:r w:rsidRPr="0086585B">
              <w:rPr>
                <w:rFonts w:ascii="Arial" w:hAnsi="Arial" w:cs="Arial"/>
                <w:sz w:val="20"/>
                <w:szCs w:val="20"/>
              </w:rPr>
              <w:t>Moyens humains dédiés à l’opération</w:t>
            </w:r>
            <w:r>
              <w:rPr>
                <w:rFonts w:ascii="Arial" w:hAnsi="Arial" w:cs="Arial"/>
                <w:sz w:val="20"/>
                <w:szCs w:val="20"/>
              </w:rPr>
              <w:t xml:space="preserve"> </w:t>
            </w:r>
            <w:r w:rsidRPr="0086585B">
              <w:rPr>
                <w:rFonts w:ascii="Arial" w:hAnsi="Arial" w:cs="Arial"/>
                <w:sz w:val="20"/>
                <w:szCs w:val="20"/>
              </w:rPr>
              <w:t>(point 1 du cadre de MT)</w:t>
            </w:r>
          </w:p>
        </w:tc>
        <w:tc>
          <w:tcPr>
            <w:tcW w:w="1552" w:type="dxa"/>
            <w:tcBorders>
              <w:top w:val="single" w:sz="4" w:space="0" w:color="auto"/>
              <w:left w:val="single" w:sz="4" w:space="0" w:color="auto"/>
              <w:bottom w:val="single" w:sz="4" w:space="0" w:color="auto"/>
              <w:right w:val="single" w:sz="4" w:space="0" w:color="auto"/>
            </w:tcBorders>
            <w:vAlign w:val="center"/>
          </w:tcPr>
          <w:p w14:paraId="6B2760AB" w14:textId="0C002BD1" w:rsidR="00BE78A2" w:rsidRPr="004D33B7" w:rsidRDefault="00BE78A2" w:rsidP="00BE78A2">
            <w:pPr>
              <w:jc w:val="both"/>
              <w:rPr>
                <w:rFonts w:ascii="Arial" w:hAnsi="Arial" w:cs="Arial"/>
                <w:sz w:val="20"/>
                <w:szCs w:val="20"/>
              </w:rPr>
            </w:pPr>
            <w:r w:rsidRPr="004D33B7">
              <w:rPr>
                <w:rFonts w:ascii="Arial" w:hAnsi="Arial" w:cs="Arial"/>
                <w:sz w:val="20"/>
                <w:szCs w:val="20"/>
              </w:rPr>
              <w:t>20 points</w:t>
            </w:r>
          </w:p>
        </w:tc>
      </w:tr>
      <w:tr w:rsidR="00BE78A2" w:rsidRPr="002D7C57" w14:paraId="0F283158" w14:textId="77777777" w:rsidTr="00F23F9D">
        <w:tc>
          <w:tcPr>
            <w:tcW w:w="530" w:type="dxa"/>
            <w:tcBorders>
              <w:top w:val="single" w:sz="4" w:space="0" w:color="auto"/>
              <w:left w:val="single" w:sz="4" w:space="0" w:color="auto"/>
              <w:bottom w:val="single" w:sz="4" w:space="0" w:color="auto"/>
              <w:right w:val="single" w:sz="4" w:space="0" w:color="auto"/>
            </w:tcBorders>
            <w:vAlign w:val="center"/>
          </w:tcPr>
          <w:p w14:paraId="79B698D2" w14:textId="7D9DAA51" w:rsidR="00BE78A2" w:rsidRDefault="00BE78A2" w:rsidP="00BE78A2">
            <w:pPr>
              <w:jc w:val="both"/>
              <w:rPr>
                <w:rFonts w:ascii="Arial" w:hAnsi="Arial" w:cs="Arial"/>
                <w:sz w:val="20"/>
                <w:szCs w:val="20"/>
              </w:rPr>
            </w:pPr>
            <w:r>
              <w:rPr>
                <w:rFonts w:ascii="Arial" w:hAnsi="Arial" w:cs="Arial"/>
                <w:sz w:val="20"/>
                <w:szCs w:val="20"/>
              </w:rPr>
              <w:t>1.2</w:t>
            </w:r>
          </w:p>
        </w:tc>
        <w:tc>
          <w:tcPr>
            <w:tcW w:w="7078" w:type="dxa"/>
            <w:tcBorders>
              <w:top w:val="single" w:sz="4" w:space="0" w:color="auto"/>
              <w:left w:val="single" w:sz="4" w:space="0" w:color="auto"/>
              <w:bottom w:val="single" w:sz="4" w:space="0" w:color="auto"/>
              <w:right w:val="single" w:sz="4" w:space="0" w:color="auto"/>
            </w:tcBorders>
            <w:shd w:val="clear" w:color="auto" w:fill="auto"/>
            <w:vAlign w:val="center"/>
          </w:tcPr>
          <w:p w14:paraId="6D1196A4" w14:textId="43B2EFB9" w:rsidR="00BE78A2" w:rsidRDefault="00CD0067" w:rsidP="00BE78A2">
            <w:pPr>
              <w:jc w:val="both"/>
              <w:rPr>
                <w:rFonts w:ascii="Arial" w:hAnsi="Arial" w:cs="Arial"/>
                <w:sz w:val="20"/>
                <w:szCs w:val="20"/>
              </w:rPr>
            </w:pPr>
            <w:r>
              <w:rPr>
                <w:rFonts w:ascii="Arial" w:hAnsi="Arial" w:cs="Arial"/>
                <w:sz w:val="20"/>
                <w:szCs w:val="20"/>
              </w:rPr>
              <w:t>Moyens matériels</w:t>
            </w:r>
            <w:r w:rsidR="00027FEF">
              <w:rPr>
                <w:rFonts w:ascii="Arial" w:hAnsi="Arial" w:cs="Arial"/>
                <w:sz w:val="20"/>
                <w:szCs w:val="20"/>
              </w:rPr>
              <w:t xml:space="preserve"> dédis à l’opération</w:t>
            </w:r>
            <w:r w:rsidR="00BE78A2">
              <w:rPr>
                <w:rFonts w:ascii="Arial" w:hAnsi="Arial" w:cs="Arial"/>
                <w:sz w:val="20"/>
                <w:szCs w:val="20"/>
              </w:rPr>
              <w:t xml:space="preserve"> </w:t>
            </w:r>
            <w:r w:rsidR="00BE78A2" w:rsidRPr="0086585B">
              <w:rPr>
                <w:rFonts w:ascii="Arial" w:hAnsi="Arial" w:cs="Arial"/>
                <w:sz w:val="20"/>
                <w:szCs w:val="20"/>
              </w:rPr>
              <w:t>(point 2 du cadre de MT)</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center"/>
          </w:tcPr>
          <w:p w14:paraId="56CCF036" w14:textId="00A1B5FB" w:rsidR="00BE78A2" w:rsidRDefault="00CD0067" w:rsidP="00CD0067">
            <w:pPr>
              <w:jc w:val="both"/>
              <w:rPr>
                <w:rFonts w:ascii="Arial" w:hAnsi="Arial" w:cs="Arial"/>
                <w:sz w:val="20"/>
                <w:szCs w:val="20"/>
              </w:rPr>
            </w:pPr>
            <w:r>
              <w:rPr>
                <w:rFonts w:ascii="Arial" w:hAnsi="Arial" w:cs="Arial"/>
                <w:sz w:val="20"/>
                <w:szCs w:val="20"/>
              </w:rPr>
              <w:t>5</w:t>
            </w:r>
            <w:r w:rsidR="00BE78A2">
              <w:rPr>
                <w:rFonts w:ascii="Arial" w:hAnsi="Arial" w:cs="Arial"/>
                <w:sz w:val="20"/>
                <w:szCs w:val="20"/>
              </w:rPr>
              <w:t xml:space="preserve"> points</w:t>
            </w:r>
          </w:p>
        </w:tc>
      </w:tr>
      <w:tr w:rsidR="00BE78A2" w:rsidRPr="002D7C57" w14:paraId="5A82E239" w14:textId="77777777" w:rsidTr="00F23F9D">
        <w:tc>
          <w:tcPr>
            <w:tcW w:w="530" w:type="dxa"/>
            <w:tcBorders>
              <w:top w:val="single" w:sz="4" w:space="0" w:color="auto"/>
              <w:left w:val="single" w:sz="4" w:space="0" w:color="auto"/>
              <w:bottom w:val="single" w:sz="4" w:space="0" w:color="auto"/>
              <w:right w:val="single" w:sz="4" w:space="0" w:color="auto"/>
            </w:tcBorders>
            <w:vAlign w:val="center"/>
          </w:tcPr>
          <w:p w14:paraId="0330D56E" w14:textId="7D75D7D3" w:rsidR="00BE78A2" w:rsidRPr="0086585B" w:rsidRDefault="00BE78A2" w:rsidP="00BE78A2">
            <w:pPr>
              <w:jc w:val="both"/>
              <w:rPr>
                <w:rFonts w:ascii="Arial" w:hAnsi="Arial" w:cs="Arial"/>
                <w:sz w:val="20"/>
                <w:szCs w:val="20"/>
              </w:rPr>
            </w:pPr>
            <w:r>
              <w:rPr>
                <w:rFonts w:ascii="Arial" w:hAnsi="Arial" w:cs="Arial"/>
                <w:sz w:val="20"/>
                <w:szCs w:val="20"/>
              </w:rPr>
              <w:t>1.3</w:t>
            </w:r>
          </w:p>
        </w:tc>
        <w:tc>
          <w:tcPr>
            <w:tcW w:w="7078" w:type="dxa"/>
            <w:tcBorders>
              <w:top w:val="single" w:sz="4" w:space="0" w:color="auto"/>
              <w:left w:val="single" w:sz="4" w:space="0" w:color="auto"/>
              <w:bottom w:val="single" w:sz="4" w:space="0" w:color="auto"/>
              <w:right w:val="single" w:sz="4" w:space="0" w:color="auto"/>
            </w:tcBorders>
            <w:shd w:val="clear" w:color="auto" w:fill="auto"/>
            <w:vAlign w:val="center"/>
          </w:tcPr>
          <w:p w14:paraId="03788AAC" w14:textId="48FF734C" w:rsidR="00BE78A2" w:rsidRPr="00847374" w:rsidRDefault="00CD0067" w:rsidP="00BE78A2">
            <w:pPr>
              <w:jc w:val="both"/>
              <w:rPr>
                <w:rFonts w:ascii="Arial" w:hAnsi="Arial" w:cs="Arial"/>
                <w:sz w:val="20"/>
                <w:szCs w:val="20"/>
              </w:rPr>
            </w:pPr>
            <w:r>
              <w:rPr>
                <w:rFonts w:ascii="Arial" w:hAnsi="Arial" w:cs="Arial"/>
                <w:sz w:val="20"/>
                <w:szCs w:val="20"/>
              </w:rPr>
              <w:t>Description</w:t>
            </w:r>
            <w:r w:rsidR="00BE78A2">
              <w:rPr>
                <w:rFonts w:ascii="Arial" w:hAnsi="Arial" w:cs="Arial"/>
                <w:sz w:val="20"/>
                <w:szCs w:val="20"/>
              </w:rPr>
              <w:t xml:space="preserve"> de la méthodologie (point 3</w:t>
            </w:r>
            <w:r w:rsidR="00BE78A2" w:rsidRPr="00847374">
              <w:rPr>
                <w:rFonts w:ascii="Arial" w:hAnsi="Arial" w:cs="Arial"/>
                <w:sz w:val="20"/>
                <w:szCs w:val="20"/>
              </w:rPr>
              <w:t xml:space="preserve"> du cadre de MT)</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center"/>
          </w:tcPr>
          <w:p w14:paraId="426C9452" w14:textId="24D319F0" w:rsidR="00BE78A2" w:rsidRPr="004D33B7" w:rsidRDefault="00BE78A2" w:rsidP="00CD0067">
            <w:pPr>
              <w:jc w:val="both"/>
              <w:rPr>
                <w:rFonts w:ascii="Arial" w:hAnsi="Arial" w:cs="Arial"/>
                <w:sz w:val="20"/>
                <w:szCs w:val="20"/>
              </w:rPr>
            </w:pPr>
            <w:r>
              <w:rPr>
                <w:rFonts w:ascii="Arial" w:hAnsi="Arial" w:cs="Arial"/>
                <w:sz w:val="20"/>
                <w:szCs w:val="20"/>
              </w:rPr>
              <w:t>3</w:t>
            </w:r>
            <w:r w:rsidR="00CD0067">
              <w:rPr>
                <w:rFonts w:ascii="Arial" w:hAnsi="Arial" w:cs="Arial"/>
                <w:sz w:val="20"/>
                <w:szCs w:val="20"/>
              </w:rPr>
              <w:t>5</w:t>
            </w:r>
            <w:r w:rsidRPr="004D33B7">
              <w:rPr>
                <w:rFonts w:ascii="Arial" w:hAnsi="Arial" w:cs="Arial"/>
                <w:sz w:val="20"/>
                <w:szCs w:val="20"/>
              </w:rPr>
              <w:t xml:space="preserve"> points</w:t>
            </w:r>
          </w:p>
        </w:tc>
      </w:tr>
    </w:tbl>
    <w:p w14:paraId="56F8B9A7" w14:textId="055CE178" w:rsidR="002F6967" w:rsidRDefault="002F6967" w:rsidP="00382F8F">
      <w:pPr>
        <w:tabs>
          <w:tab w:val="left" w:pos="1800"/>
        </w:tabs>
        <w:jc w:val="both"/>
        <w:rPr>
          <w:rFonts w:ascii="Arial" w:hAnsi="Arial" w:cs="Arial"/>
          <w:sz w:val="20"/>
          <w:szCs w:val="20"/>
        </w:rPr>
      </w:pPr>
    </w:p>
    <w:p w14:paraId="7382D5CB" w14:textId="409E252E" w:rsidR="00CD0067" w:rsidRDefault="00CD0067" w:rsidP="00CD0067">
      <w:pPr>
        <w:jc w:val="both"/>
        <w:rPr>
          <w:rFonts w:ascii="Arial" w:hAnsi="Arial" w:cs="Arial"/>
          <w:sz w:val="20"/>
          <w:szCs w:val="20"/>
        </w:rPr>
      </w:pPr>
      <w:r>
        <w:rPr>
          <w:rFonts w:ascii="Arial" w:hAnsi="Arial" w:cs="Arial"/>
          <w:sz w:val="20"/>
          <w:szCs w:val="20"/>
        </w:rPr>
        <w:t>Pour le lot n°C7 :</w:t>
      </w:r>
    </w:p>
    <w:p w14:paraId="7D50D3EA" w14:textId="77777777" w:rsidR="00CD0067" w:rsidRPr="00BE78A2" w:rsidRDefault="00CD0067" w:rsidP="00CD0067">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30"/>
        <w:gridCol w:w="7078"/>
        <w:gridCol w:w="1552"/>
      </w:tblGrid>
      <w:tr w:rsidR="00CD0067" w:rsidRPr="005510F6" w14:paraId="6BE41712" w14:textId="77777777" w:rsidTr="008D21B0">
        <w:trPr>
          <w:trHeight w:val="510"/>
        </w:trPr>
        <w:tc>
          <w:tcPr>
            <w:tcW w:w="760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0DEABED" w14:textId="77777777" w:rsidR="00CD0067" w:rsidRPr="005510F6" w:rsidRDefault="00CD0067" w:rsidP="008D21B0">
            <w:pPr>
              <w:pStyle w:val="Titre5"/>
              <w:jc w:val="both"/>
              <w:rPr>
                <w:b w:val="0"/>
                <w:bCs w:val="0"/>
                <w:sz w:val="20"/>
                <w:szCs w:val="20"/>
              </w:rPr>
            </w:pPr>
            <w:r w:rsidRPr="005510F6">
              <w:rPr>
                <w:sz w:val="20"/>
                <w:szCs w:val="20"/>
              </w:rPr>
              <w:t xml:space="preserve">Sous-Critères de la valeur technique de l’offre </w:t>
            </w:r>
          </w:p>
        </w:tc>
        <w:tc>
          <w:tcPr>
            <w:tcW w:w="1552" w:type="dxa"/>
            <w:tcBorders>
              <w:top w:val="single" w:sz="4" w:space="0" w:color="auto"/>
              <w:left w:val="single" w:sz="4" w:space="0" w:color="auto"/>
              <w:bottom w:val="single" w:sz="4" w:space="0" w:color="auto"/>
              <w:right w:val="single" w:sz="4" w:space="0" w:color="auto"/>
            </w:tcBorders>
            <w:shd w:val="clear" w:color="auto" w:fill="C0C0C0"/>
            <w:vAlign w:val="center"/>
          </w:tcPr>
          <w:p w14:paraId="19765693" w14:textId="77777777" w:rsidR="00CD0067" w:rsidRPr="005510F6" w:rsidRDefault="00CD0067" w:rsidP="008D21B0">
            <w:pPr>
              <w:jc w:val="both"/>
              <w:rPr>
                <w:rFonts w:ascii="Arial" w:hAnsi="Arial" w:cs="Arial"/>
                <w:b/>
                <w:bCs/>
                <w:sz w:val="20"/>
                <w:szCs w:val="20"/>
              </w:rPr>
            </w:pPr>
            <w:r w:rsidRPr="005510F6">
              <w:rPr>
                <w:rFonts w:ascii="Arial" w:hAnsi="Arial" w:cs="Arial"/>
                <w:b/>
                <w:bCs/>
                <w:sz w:val="20"/>
                <w:szCs w:val="20"/>
              </w:rPr>
              <w:t>Pondération</w:t>
            </w:r>
          </w:p>
        </w:tc>
      </w:tr>
      <w:tr w:rsidR="00CD0067" w:rsidRPr="002D7C57" w14:paraId="70AE78FC" w14:textId="77777777" w:rsidTr="008D21B0">
        <w:tc>
          <w:tcPr>
            <w:tcW w:w="530" w:type="dxa"/>
            <w:tcBorders>
              <w:top w:val="single" w:sz="4" w:space="0" w:color="auto"/>
              <w:left w:val="single" w:sz="4" w:space="0" w:color="auto"/>
              <w:bottom w:val="single" w:sz="4" w:space="0" w:color="auto"/>
              <w:right w:val="single" w:sz="4" w:space="0" w:color="auto"/>
            </w:tcBorders>
            <w:vAlign w:val="center"/>
          </w:tcPr>
          <w:p w14:paraId="28560D4B" w14:textId="77777777" w:rsidR="00CD0067" w:rsidRPr="0086585B" w:rsidRDefault="00CD0067" w:rsidP="008D21B0">
            <w:pPr>
              <w:jc w:val="both"/>
              <w:rPr>
                <w:rFonts w:ascii="Arial" w:hAnsi="Arial" w:cs="Arial"/>
                <w:sz w:val="20"/>
                <w:szCs w:val="20"/>
              </w:rPr>
            </w:pPr>
            <w:r w:rsidRPr="0086585B">
              <w:rPr>
                <w:rFonts w:ascii="Arial" w:hAnsi="Arial" w:cs="Arial"/>
                <w:sz w:val="20"/>
                <w:szCs w:val="20"/>
              </w:rPr>
              <w:t>1.</w:t>
            </w:r>
            <w:r>
              <w:rPr>
                <w:rFonts w:ascii="Arial" w:hAnsi="Arial" w:cs="Arial"/>
                <w:sz w:val="20"/>
                <w:szCs w:val="20"/>
              </w:rPr>
              <w:t>1</w:t>
            </w:r>
          </w:p>
        </w:tc>
        <w:tc>
          <w:tcPr>
            <w:tcW w:w="7078" w:type="dxa"/>
            <w:tcBorders>
              <w:top w:val="single" w:sz="4" w:space="0" w:color="auto"/>
              <w:left w:val="single" w:sz="4" w:space="0" w:color="auto"/>
              <w:bottom w:val="single" w:sz="4" w:space="0" w:color="auto"/>
              <w:right w:val="single" w:sz="4" w:space="0" w:color="auto"/>
            </w:tcBorders>
            <w:vAlign w:val="center"/>
          </w:tcPr>
          <w:p w14:paraId="0848C48D" w14:textId="77777777" w:rsidR="00CD0067" w:rsidRPr="005E31EB" w:rsidRDefault="00CD0067" w:rsidP="008D21B0">
            <w:pPr>
              <w:overflowPunct w:val="0"/>
              <w:autoSpaceDE w:val="0"/>
              <w:autoSpaceDN w:val="0"/>
              <w:adjustRightInd w:val="0"/>
              <w:contextualSpacing/>
              <w:textAlignment w:val="baseline"/>
              <w:rPr>
                <w:rFonts w:ascii="Arial" w:hAnsi="Arial" w:cs="Arial"/>
                <w:sz w:val="20"/>
                <w:szCs w:val="20"/>
              </w:rPr>
            </w:pPr>
            <w:r w:rsidRPr="0086585B">
              <w:rPr>
                <w:rFonts w:ascii="Arial" w:hAnsi="Arial" w:cs="Arial"/>
                <w:sz w:val="20"/>
                <w:szCs w:val="20"/>
              </w:rPr>
              <w:t>Moyens humains dédiés à l’opération</w:t>
            </w:r>
            <w:r>
              <w:rPr>
                <w:rFonts w:ascii="Arial" w:hAnsi="Arial" w:cs="Arial"/>
                <w:sz w:val="20"/>
                <w:szCs w:val="20"/>
              </w:rPr>
              <w:t xml:space="preserve"> </w:t>
            </w:r>
            <w:r w:rsidRPr="0086585B">
              <w:rPr>
                <w:rFonts w:ascii="Arial" w:hAnsi="Arial" w:cs="Arial"/>
                <w:sz w:val="20"/>
                <w:szCs w:val="20"/>
              </w:rPr>
              <w:t>(point 1 du cadre de MT)</w:t>
            </w:r>
          </w:p>
        </w:tc>
        <w:tc>
          <w:tcPr>
            <w:tcW w:w="1552" w:type="dxa"/>
            <w:tcBorders>
              <w:top w:val="single" w:sz="4" w:space="0" w:color="auto"/>
              <w:left w:val="single" w:sz="4" w:space="0" w:color="auto"/>
              <w:bottom w:val="single" w:sz="4" w:space="0" w:color="auto"/>
              <w:right w:val="single" w:sz="4" w:space="0" w:color="auto"/>
            </w:tcBorders>
            <w:vAlign w:val="center"/>
          </w:tcPr>
          <w:p w14:paraId="6AA90194" w14:textId="6DA3CBEE" w:rsidR="00CD0067" w:rsidRPr="004D33B7" w:rsidRDefault="00CD0067" w:rsidP="008D21B0">
            <w:pPr>
              <w:jc w:val="both"/>
              <w:rPr>
                <w:rFonts w:ascii="Arial" w:hAnsi="Arial" w:cs="Arial"/>
                <w:sz w:val="20"/>
                <w:szCs w:val="20"/>
              </w:rPr>
            </w:pPr>
            <w:r>
              <w:rPr>
                <w:rFonts w:ascii="Arial" w:hAnsi="Arial" w:cs="Arial"/>
                <w:sz w:val="20"/>
                <w:szCs w:val="20"/>
              </w:rPr>
              <w:t>25</w:t>
            </w:r>
            <w:r w:rsidRPr="004D33B7">
              <w:rPr>
                <w:rFonts w:ascii="Arial" w:hAnsi="Arial" w:cs="Arial"/>
                <w:sz w:val="20"/>
                <w:szCs w:val="20"/>
              </w:rPr>
              <w:t xml:space="preserve"> points</w:t>
            </w:r>
          </w:p>
        </w:tc>
      </w:tr>
      <w:tr w:rsidR="00CD0067" w:rsidRPr="002D7C57" w14:paraId="19835643" w14:textId="77777777" w:rsidTr="008D21B0">
        <w:tc>
          <w:tcPr>
            <w:tcW w:w="530" w:type="dxa"/>
            <w:tcBorders>
              <w:top w:val="single" w:sz="4" w:space="0" w:color="auto"/>
              <w:left w:val="single" w:sz="4" w:space="0" w:color="auto"/>
              <w:bottom w:val="single" w:sz="4" w:space="0" w:color="auto"/>
              <w:right w:val="single" w:sz="4" w:space="0" w:color="auto"/>
            </w:tcBorders>
            <w:vAlign w:val="center"/>
          </w:tcPr>
          <w:p w14:paraId="70643CCD" w14:textId="77777777" w:rsidR="00CD0067" w:rsidRDefault="00CD0067" w:rsidP="008D21B0">
            <w:pPr>
              <w:jc w:val="both"/>
              <w:rPr>
                <w:rFonts w:ascii="Arial" w:hAnsi="Arial" w:cs="Arial"/>
                <w:sz w:val="20"/>
                <w:szCs w:val="20"/>
              </w:rPr>
            </w:pPr>
            <w:r>
              <w:rPr>
                <w:rFonts w:ascii="Arial" w:hAnsi="Arial" w:cs="Arial"/>
                <w:sz w:val="20"/>
                <w:szCs w:val="20"/>
              </w:rPr>
              <w:t>1.2</w:t>
            </w:r>
          </w:p>
        </w:tc>
        <w:tc>
          <w:tcPr>
            <w:tcW w:w="7078" w:type="dxa"/>
            <w:tcBorders>
              <w:top w:val="single" w:sz="4" w:space="0" w:color="auto"/>
              <w:left w:val="single" w:sz="4" w:space="0" w:color="auto"/>
              <w:bottom w:val="single" w:sz="4" w:space="0" w:color="auto"/>
              <w:right w:val="single" w:sz="4" w:space="0" w:color="auto"/>
            </w:tcBorders>
            <w:shd w:val="clear" w:color="auto" w:fill="auto"/>
            <w:vAlign w:val="center"/>
          </w:tcPr>
          <w:p w14:paraId="507D7BFC" w14:textId="0E667E02" w:rsidR="00CD0067" w:rsidRDefault="00CD0067" w:rsidP="008D21B0">
            <w:pPr>
              <w:jc w:val="both"/>
              <w:rPr>
                <w:rFonts w:ascii="Arial" w:hAnsi="Arial" w:cs="Arial"/>
                <w:sz w:val="20"/>
                <w:szCs w:val="20"/>
              </w:rPr>
            </w:pPr>
            <w:r>
              <w:rPr>
                <w:rFonts w:ascii="Arial" w:hAnsi="Arial" w:cs="Arial"/>
                <w:sz w:val="20"/>
                <w:szCs w:val="20"/>
              </w:rPr>
              <w:t xml:space="preserve">Méthodologies de restauration </w:t>
            </w:r>
            <w:r w:rsidRPr="0086585B">
              <w:rPr>
                <w:rFonts w:ascii="Arial" w:hAnsi="Arial" w:cs="Arial"/>
                <w:sz w:val="20"/>
                <w:szCs w:val="20"/>
              </w:rPr>
              <w:t>(point 2 du cadre de MT)</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center"/>
          </w:tcPr>
          <w:p w14:paraId="790A4198" w14:textId="63302DEB" w:rsidR="00CD0067" w:rsidRDefault="00CD0067" w:rsidP="008D21B0">
            <w:pPr>
              <w:jc w:val="both"/>
              <w:rPr>
                <w:rFonts w:ascii="Arial" w:hAnsi="Arial" w:cs="Arial"/>
                <w:sz w:val="20"/>
                <w:szCs w:val="20"/>
              </w:rPr>
            </w:pPr>
            <w:r>
              <w:rPr>
                <w:rFonts w:ascii="Arial" w:hAnsi="Arial" w:cs="Arial"/>
                <w:sz w:val="20"/>
                <w:szCs w:val="20"/>
              </w:rPr>
              <w:t>35 points</w:t>
            </w:r>
          </w:p>
        </w:tc>
      </w:tr>
    </w:tbl>
    <w:p w14:paraId="40EC6648" w14:textId="52872118" w:rsidR="00CD0067" w:rsidRDefault="00CD0067" w:rsidP="00CD0067">
      <w:pPr>
        <w:tabs>
          <w:tab w:val="left" w:pos="1800"/>
        </w:tabs>
        <w:jc w:val="both"/>
        <w:rPr>
          <w:rFonts w:ascii="Arial" w:hAnsi="Arial" w:cs="Arial"/>
          <w:sz w:val="20"/>
          <w:szCs w:val="20"/>
        </w:rPr>
      </w:pPr>
    </w:p>
    <w:p w14:paraId="250D854A" w14:textId="677B85DA" w:rsidR="00027FEF" w:rsidRDefault="00027FEF" w:rsidP="00CD0067">
      <w:pPr>
        <w:tabs>
          <w:tab w:val="left" w:pos="1800"/>
        </w:tabs>
        <w:jc w:val="both"/>
        <w:rPr>
          <w:rFonts w:ascii="Arial" w:hAnsi="Arial" w:cs="Arial"/>
          <w:sz w:val="20"/>
          <w:szCs w:val="20"/>
        </w:rPr>
      </w:pPr>
    </w:p>
    <w:p w14:paraId="08CAF5A8" w14:textId="77777777" w:rsidR="00027FEF" w:rsidRDefault="00027FEF" w:rsidP="00CD0067">
      <w:pPr>
        <w:tabs>
          <w:tab w:val="left" w:pos="1800"/>
        </w:tabs>
        <w:jc w:val="both"/>
        <w:rPr>
          <w:rFonts w:ascii="Arial" w:hAnsi="Arial" w:cs="Arial"/>
          <w:sz w:val="20"/>
          <w:szCs w:val="20"/>
        </w:rPr>
      </w:pPr>
    </w:p>
    <w:p w14:paraId="4E544961" w14:textId="235F66ED" w:rsidR="00CD0067" w:rsidRDefault="00CD0067" w:rsidP="00CD0067">
      <w:pPr>
        <w:jc w:val="both"/>
        <w:rPr>
          <w:rFonts w:ascii="Arial" w:hAnsi="Arial" w:cs="Arial"/>
          <w:sz w:val="20"/>
          <w:szCs w:val="20"/>
        </w:rPr>
      </w:pPr>
      <w:r>
        <w:rPr>
          <w:rFonts w:ascii="Arial" w:hAnsi="Arial" w:cs="Arial"/>
          <w:sz w:val="20"/>
          <w:szCs w:val="20"/>
        </w:rPr>
        <w:t>Pour le lot n°C8 :</w:t>
      </w:r>
    </w:p>
    <w:p w14:paraId="128FE648" w14:textId="77777777" w:rsidR="00CD0067" w:rsidRPr="00BE78A2" w:rsidRDefault="00CD0067" w:rsidP="00CD0067">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30"/>
        <w:gridCol w:w="7078"/>
        <w:gridCol w:w="1552"/>
      </w:tblGrid>
      <w:tr w:rsidR="00CD0067" w:rsidRPr="005510F6" w14:paraId="09A0DF21" w14:textId="77777777" w:rsidTr="008D21B0">
        <w:trPr>
          <w:trHeight w:val="510"/>
        </w:trPr>
        <w:tc>
          <w:tcPr>
            <w:tcW w:w="760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5821C0B" w14:textId="77777777" w:rsidR="00CD0067" w:rsidRPr="005510F6" w:rsidRDefault="00CD0067" w:rsidP="008D21B0">
            <w:pPr>
              <w:pStyle w:val="Titre5"/>
              <w:jc w:val="both"/>
              <w:rPr>
                <w:b w:val="0"/>
                <w:bCs w:val="0"/>
                <w:sz w:val="20"/>
                <w:szCs w:val="20"/>
              </w:rPr>
            </w:pPr>
            <w:r w:rsidRPr="005510F6">
              <w:rPr>
                <w:sz w:val="20"/>
                <w:szCs w:val="20"/>
              </w:rPr>
              <w:t xml:space="preserve">Sous-Critères de la valeur technique de l’offre </w:t>
            </w:r>
          </w:p>
        </w:tc>
        <w:tc>
          <w:tcPr>
            <w:tcW w:w="1552" w:type="dxa"/>
            <w:tcBorders>
              <w:top w:val="single" w:sz="4" w:space="0" w:color="auto"/>
              <w:left w:val="single" w:sz="4" w:space="0" w:color="auto"/>
              <w:bottom w:val="single" w:sz="4" w:space="0" w:color="auto"/>
              <w:right w:val="single" w:sz="4" w:space="0" w:color="auto"/>
            </w:tcBorders>
            <w:shd w:val="clear" w:color="auto" w:fill="C0C0C0"/>
            <w:vAlign w:val="center"/>
          </w:tcPr>
          <w:p w14:paraId="5B7A9B33" w14:textId="77777777" w:rsidR="00CD0067" w:rsidRPr="005510F6" w:rsidRDefault="00CD0067" w:rsidP="008D21B0">
            <w:pPr>
              <w:jc w:val="both"/>
              <w:rPr>
                <w:rFonts w:ascii="Arial" w:hAnsi="Arial" w:cs="Arial"/>
                <w:b/>
                <w:bCs/>
                <w:sz w:val="20"/>
                <w:szCs w:val="20"/>
              </w:rPr>
            </w:pPr>
            <w:r w:rsidRPr="005510F6">
              <w:rPr>
                <w:rFonts w:ascii="Arial" w:hAnsi="Arial" w:cs="Arial"/>
                <w:b/>
                <w:bCs/>
                <w:sz w:val="20"/>
                <w:szCs w:val="20"/>
              </w:rPr>
              <w:t>Pondération</w:t>
            </w:r>
          </w:p>
        </w:tc>
      </w:tr>
      <w:tr w:rsidR="00CD0067" w:rsidRPr="002D7C57" w14:paraId="7CE9ECA1" w14:textId="77777777" w:rsidTr="008D21B0">
        <w:tc>
          <w:tcPr>
            <w:tcW w:w="530" w:type="dxa"/>
            <w:tcBorders>
              <w:top w:val="single" w:sz="4" w:space="0" w:color="auto"/>
              <w:left w:val="single" w:sz="4" w:space="0" w:color="auto"/>
              <w:bottom w:val="single" w:sz="4" w:space="0" w:color="auto"/>
              <w:right w:val="single" w:sz="4" w:space="0" w:color="auto"/>
            </w:tcBorders>
            <w:vAlign w:val="center"/>
          </w:tcPr>
          <w:p w14:paraId="7B9CA22B" w14:textId="77777777" w:rsidR="00CD0067" w:rsidRPr="0086585B" w:rsidRDefault="00CD0067" w:rsidP="008D21B0">
            <w:pPr>
              <w:jc w:val="both"/>
              <w:rPr>
                <w:rFonts w:ascii="Arial" w:hAnsi="Arial" w:cs="Arial"/>
                <w:sz w:val="20"/>
                <w:szCs w:val="20"/>
              </w:rPr>
            </w:pPr>
            <w:r w:rsidRPr="0086585B">
              <w:rPr>
                <w:rFonts w:ascii="Arial" w:hAnsi="Arial" w:cs="Arial"/>
                <w:sz w:val="20"/>
                <w:szCs w:val="20"/>
              </w:rPr>
              <w:t>1.</w:t>
            </w:r>
            <w:r>
              <w:rPr>
                <w:rFonts w:ascii="Arial" w:hAnsi="Arial" w:cs="Arial"/>
                <w:sz w:val="20"/>
                <w:szCs w:val="20"/>
              </w:rPr>
              <w:t>1</w:t>
            </w:r>
          </w:p>
        </w:tc>
        <w:tc>
          <w:tcPr>
            <w:tcW w:w="7078" w:type="dxa"/>
            <w:tcBorders>
              <w:top w:val="single" w:sz="4" w:space="0" w:color="auto"/>
              <w:left w:val="single" w:sz="4" w:space="0" w:color="auto"/>
              <w:bottom w:val="single" w:sz="4" w:space="0" w:color="auto"/>
              <w:right w:val="single" w:sz="4" w:space="0" w:color="auto"/>
            </w:tcBorders>
            <w:vAlign w:val="center"/>
          </w:tcPr>
          <w:p w14:paraId="430639C4" w14:textId="77777777" w:rsidR="00CD0067" w:rsidRPr="005E31EB" w:rsidRDefault="00CD0067" w:rsidP="008D21B0">
            <w:pPr>
              <w:overflowPunct w:val="0"/>
              <w:autoSpaceDE w:val="0"/>
              <w:autoSpaceDN w:val="0"/>
              <w:adjustRightInd w:val="0"/>
              <w:contextualSpacing/>
              <w:textAlignment w:val="baseline"/>
              <w:rPr>
                <w:rFonts w:ascii="Arial" w:hAnsi="Arial" w:cs="Arial"/>
                <w:sz w:val="20"/>
                <w:szCs w:val="20"/>
              </w:rPr>
            </w:pPr>
            <w:r w:rsidRPr="0086585B">
              <w:rPr>
                <w:rFonts w:ascii="Arial" w:hAnsi="Arial" w:cs="Arial"/>
                <w:sz w:val="20"/>
                <w:szCs w:val="20"/>
              </w:rPr>
              <w:t>Moyens humains dédiés à l’opération</w:t>
            </w:r>
            <w:r>
              <w:rPr>
                <w:rFonts w:ascii="Arial" w:hAnsi="Arial" w:cs="Arial"/>
                <w:sz w:val="20"/>
                <w:szCs w:val="20"/>
              </w:rPr>
              <w:t xml:space="preserve"> </w:t>
            </w:r>
            <w:r w:rsidRPr="0086585B">
              <w:rPr>
                <w:rFonts w:ascii="Arial" w:hAnsi="Arial" w:cs="Arial"/>
                <w:sz w:val="20"/>
                <w:szCs w:val="20"/>
              </w:rPr>
              <w:t>(point 1 du cadre de MT)</w:t>
            </w:r>
          </w:p>
        </w:tc>
        <w:tc>
          <w:tcPr>
            <w:tcW w:w="1552" w:type="dxa"/>
            <w:tcBorders>
              <w:top w:val="single" w:sz="4" w:space="0" w:color="auto"/>
              <w:left w:val="single" w:sz="4" w:space="0" w:color="auto"/>
              <w:bottom w:val="single" w:sz="4" w:space="0" w:color="auto"/>
              <w:right w:val="single" w:sz="4" w:space="0" w:color="auto"/>
            </w:tcBorders>
            <w:vAlign w:val="center"/>
          </w:tcPr>
          <w:p w14:paraId="60E2EEA4" w14:textId="5F2630A1" w:rsidR="00CD0067" w:rsidRPr="004D33B7" w:rsidRDefault="00CD0067" w:rsidP="008D21B0">
            <w:pPr>
              <w:jc w:val="both"/>
              <w:rPr>
                <w:rFonts w:ascii="Arial" w:hAnsi="Arial" w:cs="Arial"/>
                <w:sz w:val="20"/>
                <w:szCs w:val="20"/>
              </w:rPr>
            </w:pPr>
            <w:r>
              <w:rPr>
                <w:rFonts w:ascii="Arial" w:hAnsi="Arial" w:cs="Arial"/>
                <w:sz w:val="20"/>
                <w:szCs w:val="20"/>
              </w:rPr>
              <w:t>25</w:t>
            </w:r>
            <w:r w:rsidRPr="004D33B7">
              <w:rPr>
                <w:rFonts w:ascii="Arial" w:hAnsi="Arial" w:cs="Arial"/>
                <w:sz w:val="20"/>
                <w:szCs w:val="20"/>
              </w:rPr>
              <w:t xml:space="preserve"> points</w:t>
            </w:r>
          </w:p>
        </w:tc>
      </w:tr>
      <w:tr w:rsidR="00CD0067" w:rsidRPr="002D7C57" w14:paraId="7E34EA54" w14:textId="77777777" w:rsidTr="008D21B0">
        <w:tc>
          <w:tcPr>
            <w:tcW w:w="530" w:type="dxa"/>
            <w:tcBorders>
              <w:top w:val="single" w:sz="4" w:space="0" w:color="auto"/>
              <w:left w:val="single" w:sz="4" w:space="0" w:color="auto"/>
              <w:bottom w:val="single" w:sz="4" w:space="0" w:color="auto"/>
              <w:right w:val="single" w:sz="4" w:space="0" w:color="auto"/>
            </w:tcBorders>
            <w:vAlign w:val="center"/>
          </w:tcPr>
          <w:p w14:paraId="3527E1A3" w14:textId="77777777" w:rsidR="00CD0067" w:rsidRDefault="00CD0067" w:rsidP="008D21B0">
            <w:pPr>
              <w:jc w:val="both"/>
              <w:rPr>
                <w:rFonts w:ascii="Arial" w:hAnsi="Arial" w:cs="Arial"/>
                <w:sz w:val="20"/>
                <w:szCs w:val="20"/>
              </w:rPr>
            </w:pPr>
            <w:r>
              <w:rPr>
                <w:rFonts w:ascii="Arial" w:hAnsi="Arial" w:cs="Arial"/>
                <w:sz w:val="20"/>
                <w:szCs w:val="20"/>
              </w:rPr>
              <w:t>1.2</w:t>
            </w:r>
          </w:p>
        </w:tc>
        <w:tc>
          <w:tcPr>
            <w:tcW w:w="7078" w:type="dxa"/>
            <w:tcBorders>
              <w:top w:val="single" w:sz="4" w:space="0" w:color="auto"/>
              <w:left w:val="single" w:sz="4" w:space="0" w:color="auto"/>
              <w:bottom w:val="single" w:sz="4" w:space="0" w:color="auto"/>
              <w:right w:val="single" w:sz="4" w:space="0" w:color="auto"/>
            </w:tcBorders>
            <w:shd w:val="clear" w:color="auto" w:fill="auto"/>
            <w:vAlign w:val="center"/>
          </w:tcPr>
          <w:p w14:paraId="5607FB83" w14:textId="6B54E2F5" w:rsidR="00CD0067" w:rsidRDefault="00CD0067" w:rsidP="008D21B0">
            <w:pPr>
              <w:jc w:val="both"/>
              <w:rPr>
                <w:rFonts w:ascii="Arial" w:hAnsi="Arial" w:cs="Arial"/>
                <w:sz w:val="20"/>
                <w:szCs w:val="20"/>
              </w:rPr>
            </w:pPr>
            <w:r>
              <w:rPr>
                <w:rFonts w:ascii="Arial" w:hAnsi="Arial" w:cs="Arial"/>
                <w:sz w:val="20"/>
                <w:szCs w:val="20"/>
              </w:rPr>
              <w:t xml:space="preserve">Méthodologies proposées pour les travaux </w:t>
            </w:r>
            <w:r w:rsidRPr="0086585B">
              <w:rPr>
                <w:rFonts w:ascii="Arial" w:hAnsi="Arial" w:cs="Arial"/>
                <w:sz w:val="20"/>
                <w:szCs w:val="20"/>
              </w:rPr>
              <w:t>(point 2 du cadre de MT)</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center"/>
          </w:tcPr>
          <w:p w14:paraId="0B48AD81" w14:textId="0B3131B2" w:rsidR="00CD0067" w:rsidRDefault="00CD0067" w:rsidP="00CD0067">
            <w:pPr>
              <w:jc w:val="both"/>
              <w:rPr>
                <w:rFonts w:ascii="Arial" w:hAnsi="Arial" w:cs="Arial"/>
                <w:sz w:val="20"/>
                <w:szCs w:val="20"/>
              </w:rPr>
            </w:pPr>
            <w:r>
              <w:rPr>
                <w:rFonts w:ascii="Arial" w:hAnsi="Arial" w:cs="Arial"/>
                <w:sz w:val="20"/>
                <w:szCs w:val="20"/>
              </w:rPr>
              <w:t>35 points</w:t>
            </w:r>
          </w:p>
        </w:tc>
      </w:tr>
    </w:tbl>
    <w:p w14:paraId="407C338B" w14:textId="77777777" w:rsidR="00CD0067" w:rsidRDefault="00CD0067" w:rsidP="00CD0067">
      <w:pPr>
        <w:tabs>
          <w:tab w:val="left" w:pos="1800"/>
        </w:tabs>
        <w:jc w:val="both"/>
        <w:rPr>
          <w:rFonts w:ascii="Arial" w:hAnsi="Arial" w:cs="Arial"/>
          <w:sz w:val="20"/>
          <w:szCs w:val="20"/>
        </w:rPr>
      </w:pPr>
    </w:p>
    <w:p w14:paraId="0428C251" w14:textId="159C0FB6" w:rsidR="00BE78A2" w:rsidRPr="00BE78A2" w:rsidRDefault="00BE78A2" w:rsidP="00382F8F">
      <w:pPr>
        <w:tabs>
          <w:tab w:val="left" w:pos="1800"/>
        </w:tabs>
        <w:jc w:val="both"/>
        <w:rPr>
          <w:rFonts w:ascii="Arial" w:hAnsi="Arial" w:cs="Arial"/>
          <w:sz w:val="20"/>
          <w:szCs w:val="20"/>
        </w:rPr>
      </w:pPr>
      <w:r w:rsidRPr="00BE78A2">
        <w:rPr>
          <w:rFonts w:ascii="Arial" w:hAnsi="Arial" w:cs="Arial"/>
          <w:b/>
          <w:sz w:val="20"/>
          <w:szCs w:val="20"/>
        </w:rPr>
        <w:t>Le cadre de mémoire technique de chaque lot détaille les éléments de précisions attendus pour chacun des sous-critères</w:t>
      </w:r>
      <w:r>
        <w:rPr>
          <w:rFonts w:ascii="Arial" w:hAnsi="Arial" w:cs="Arial"/>
          <w:sz w:val="20"/>
          <w:szCs w:val="20"/>
        </w:rPr>
        <w:t>.</w:t>
      </w:r>
      <w:r w:rsidRPr="00BE78A2">
        <w:rPr>
          <w:rFonts w:ascii="Arial" w:hAnsi="Arial" w:cs="Arial"/>
          <w:sz w:val="20"/>
          <w:szCs w:val="20"/>
        </w:rPr>
        <w:t> </w:t>
      </w:r>
    </w:p>
    <w:p w14:paraId="2BE04172" w14:textId="2B9901B4" w:rsidR="00DF3FC8" w:rsidRDefault="00DF3FC8" w:rsidP="00382F8F">
      <w:pPr>
        <w:tabs>
          <w:tab w:val="left" w:pos="1800"/>
        </w:tabs>
        <w:jc w:val="both"/>
        <w:rPr>
          <w:rFonts w:ascii="Arial" w:hAnsi="Arial" w:cs="Arial"/>
          <w:sz w:val="20"/>
          <w:szCs w:val="20"/>
        </w:rPr>
      </w:pPr>
    </w:p>
    <w:p w14:paraId="27E325F7" w14:textId="38C9AC3C" w:rsidR="00685E8C" w:rsidRDefault="00685E8C" w:rsidP="00382F8F">
      <w:pPr>
        <w:tabs>
          <w:tab w:val="left" w:pos="1800"/>
        </w:tabs>
        <w:jc w:val="both"/>
        <w:rPr>
          <w:rFonts w:ascii="Arial" w:hAnsi="Arial" w:cs="Arial"/>
          <w:sz w:val="20"/>
          <w:szCs w:val="20"/>
        </w:rPr>
      </w:pPr>
    </w:p>
    <w:p w14:paraId="2BE14C98" w14:textId="77777777" w:rsidR="00685E8C" w:rsidRPr="00F15823" w:rsidRDefault="00685E8C" w:rsidP="00382F8F">
      <w:pPr>
        <w:tabs>
          <w:tab w:val="left" w:pos="1800"/>
        </w:tabs>
        <w:jc w:val="both"/>
        <w:rPr>
          <w:rFonts w:ascii="Arial" w:hAnsi="Arial" w:cs="Arial"/>
          <w:sz w:val="20"/>
          <w:szCs w:val="20"/>
        </w:rPr>
      </w:pPr>
    </w:p>
    <w:p w14:paraId="5F6D0865" w14:textId="77777777" w:rsidR="007102F8" w:rsidRDefault="002F6967" w:rsidP="007102F8">
      <w:pPr>
        <w:pStyle w:val="Titre3"/>
        <w:jc w:val="both"/>
        <w:rPr>
          <w:b/>
          <w:i w:val="0"/>
          <w:smallCaps/>
          <w:szCs w:val="20"/>
        </w:rPr>
      </w:pPr>
      <w:r w:rsidRPr="002F6967">
        <w:rPr>
          <w:b/>
          <w:i w:val="0"/>
          <w:smallCaps/>
          <w:szCs w:val="20"/>
        </w:rPr>
        <w:t>7.1.2 – Critère « Prix</w:t>
      </w:r>
      <w:r w:rsidR="00155A3F">
        <w:rPr>
          <w:b/>
          <w:i w:val="0"/>
          <w:smallCaps/>
          <w:szCs w:val="20"/>
        </w:rPr>
        <w:t xml:space="preserve"> des t</w:t>
      </w:r>
      <w:r w:rsidR="00C04B9A">
        <w:rPr>
          <w:b/>
          <w:i w:val="0"/>
          <w:smallCaps/>
          <w:szCs w:val="20"/>
        </w:rPr>
        <w:t>ravaux</w:t>
      </w:r>
      <w:r w:rsidRPr="002F6967">
        <w:rPr>
          <w:b/>
          <w:i w:val="0"/>
          <w:smallCaps/>
          <w:szCs w:val="20"/>
        </w:rPr>
        <w:t xml:space="preserve"> » (note sur </w:t>
      </w:r>
      <w:r w:rsidR="00C16A7C" w:rsidRPr="00C16A7C">
        <w:rPr>
          <w:b/>
          <w:i w:val="0"/>
          <w:smallCaps/>
          <w:szCs w:val="20"/>
        </w:rPr>
        <w:t>40</w:t>
      </w:r>
      <w:r w:rsidR="00160E9E" w:rsidRPr="00C16A7C">
        <w:rPr>
          <w:b/>
          <w:i w:val="0"/>
          <w:smallCaps/>
          <w:szCs w:val="20"/>
        </w:rPr>
        <w:t xml:space="preserve"> </w:t>
      </w:r>
      <w:r w:rsidRPr="00C16A7C">
        <w:rPr>
          <w:b/>
          <w:i w:val="0"/>
          <w:smallCaps/>
          <w:szCs w:val="20"/>
        </w:rPr>
        <w:t>points)</w:t>
      </w:r>
      <w:r w:rsidRPr="006B0C60">
        <w:rPr>
          <w:b/>
          <w:i w:val="0"/>
          <w:smallCaps/>
          <w:szCs w:val="20"/>
        </w:rPr>
        <w:t xml:space="preserve"> </w:t>
      </w:r>
    </w:p>
    <w:p w14:paraId="346C1E91" w14:textId="77777777" w:rsidR="007102F8" w:rsidRDefault="007102F8" w:rsidP="007102F8">
      <w:pPr>
        <w:pStyle w:val="Titre3"/>
        <w:jc w:val="both"/>
        <w:rPr>
          <w:b/>
          <w:i w:val="0"/>
          <w:smallCaps/>
          <w:szCs w:val="20"/>
        </w:rPr>
      </w:pPr>
    </w:p>
    <w:p w14:paraId="659BA186" w14:textId="37A44808" w:rsidR="00027FEF" w:rsidRPr="007102F8" w:rsidRDefault="00027FEF" w:rsidP="007102F8">
      <w:pPr>
        <w:pStyle w:val="Titre3"/>
        <w:jc w:val="both"/>
        <w:rPr>
          <w:b/>
          <w:i w:val="0"/>
          <w:smallCaps/>
          <w:szCs w:val="20"/>
        </w:rPr>
      </w:pPr>
      <w:del w:id="47" w:author="Guillien-Poulin Alix" w:date="2020-12-22T15:18:00Z">
        <w:r w:rsidRPr="006037F4" w:rsidDel="007102F8">
          <w:fldChar w:fldCharType="begin"/>
        </w:r>
        <w:r w:rsidRPr="006037F4" w:rsidDel="007102F8">
          <w:fldChar w:fldCharType="end"/>
        </w:r>
      </w:del>
    </w:p>
    <w:p w14:paraId="4BCF4003" w14:textId="55956115" w:rsidR="00C04B9A" w:rsidRPr="00F15823" w:rsidRDefault="00160E9E" w:rsidP="00C04B9A">
      <w:pPr>
        <w:tabs>
          <w:tab w:val="left" w:pos="1800"/>
        </w:tabs>
        <w:jc w:val="both"/>
        <w:rPr>
          <w:rFonts w:ascii="Arial" w:hAnsi="Arial" w:cs="Arial"/>
          <w:sz w:val="20"/>
          <w:szCs w:val="20"/>
        </w:rPr>
      </w:pPr>
      <w:r>
        <w:rPr>
          <w:rFonts w:ascii="Arial" w:hAnsi="Arial" w:cs="Arial"/>
          <w:sz w:val="20"/>
          <w:szCs w:val="20"/>
        </w:rPr>
        <w:t>La note maximale (</w:t>
      </w:r>
      <w:r w:rsidR="00C16A7C">
        <w:rPr>
          <w:rFonts w:ascii="Arial" w:hAnsi="Arial" w:cs="Arial"/>
          <w:sz w:val="20"/>
          <w:szCs w:val="20"/>
        </w:rPr>
        <w:t>40</w:t>
      </w:r>
      <w:r w:rsidR="00C04B9A" w:rsidRPr="00F15823">
        <w:rPr>
          <w:rFonts w:ascii="Arial" w:hAnsi="Arial" w:cs="Arial"/>
          <w:sz w:val="20"/>
          <w:szCs w:val="20"/>
        </w:rPr>
        <w:t xml:space="preserve"> points), pour le critère </w:t>
      </w:r>
      <w:r w:rsidR="00C04B9A">
        <w:rPr>
          <w:rFonts w:ascii="Arial" w:hAnsi="Arial" w:cs="Arial"/>
          <w:sz w:val="20"/>
          <w:szCs w:val="20"/>
        </w:rPr>
        <w:t>« </w:t>
      </w:r>
      <w:r w:rsidR="00C04B9A" w:rsidRPr="00F15823">
        <w:rPr>
          <w:rFonts w:ascii="Arial" w:hAnsi="Arial" w:cs="Arial"/>
          <w:sz w:val="20"/>
          <w:szCs w:val="20"/>
        </w:rPr>
        <w:t>prix des travaux</w:t>
      </w:r>
      <w:r w:rsidR="00C04B9A">
        <w:rPr>
          <w:rFonts w:ascii="Arial" w:hAnsi="Arial" w:cs="Arial"/>
          <w:sz w:val="20"/>
          <w:szCs w:val="20"/>
        </w:rPr>
        <w:t> »</w:t>
      </w:r>
      <w:r w:rsidR="00C04B9A" w:rsidRPr="00F15823">
        <w:rPr>
          <w:rFonts w:ascii="Arial" w:hAnsi="Arial" w:cs="Arial"/>
          <w:sz w:val="20"/>
          <w:szCs w:val="20"/>
        </w:rPr>
        <w:t xml:space="preserve"> de l’ensemble de l’offre, sera attribuée à la meilleure offre c’est-à-dire à l’offre de prix la plus basse</w:t>
      </w:r>
      <w:r w:rsidR="00C04B9A">
        <w:rPr>
          <w:rFonts w:ascii="Arial" w:hAnsi="Arial" w:cs="Arial"/>
          <w:sz w:val="20"/>
          <w:szCs w:val="20"/>
        </w:rPr>
        <w:t xml:space="preserve"> parmi les offres non-éliminées sur le critère « Valeur technique de l’offre »</w:t>
      </w:r>
      <w:r w:rsidR="00C04B9A" w:rsidRPr="00F15823">
        <w:rPr>
          <w:rFonts w:ascii="Arial" w:hAnsi="Arial" w:cs="Arial"/>
          <w:sz w:val="20"/>
          <w:szCs w:val="20"/>
        </w:rPr>
        <w:t xml:space="preserve">. </w:t>
      </w:r>
    </w:p>
    <w:p w14:paraId="68D79864" w14:textId="77777777" w:rsidR="002F6967" w:rsidRDefault="002F6967" w:rsidP="00382F8F">
      <w:pPr>
        <w:tabs>
          <w:tab w:val="left" w:pos="1800"/>
        </w:tabs>
        <w:jc w:val="both"/>
        <w:rPr>
          <w:rFonts w:ascii="Arial" w:hAnsi="Arial" w:cs="Arial"/>
          <w:sz w:val="20"/>
          <w:szCs w:val="20"/>
        </w:rPr>
      </w:pPr>
    </w:p>
    <w:p w14:paraId="31FE2459" w14:textId="77777777" w:rsidR="008A333A" w:rsidRPr="00F15823" w:rsidRDefault="008A333A" w:rsidP="00382F8F">
      <w:pPr>
        <w:tabs>
          <w:tab w:val="left" w:pos="1800"/>
        </w:tabs>
        <w:jc w:val="both"/>
        <w:rPr>
          <w:rFonts w:ascii="Arial" w:hAnsi="Arial" w:cs="Arial"/>
          <w:sz w:val="20"/>
          <w:szCs w:val="20"/>
        </w:rPr>
      </w:pPr>
      <w:r w:rsidRPr="00F15823">
        <w:rPr>
          <w:rFonts w:ascii="Arial" w:hAnsi="Arial" w:cs="Arial"/>
          <w:sz w:val="20"/>
          <w:szCs w:val="20"/>
        </w:rPr>
        <w:t>Les autres offres seront notées proportionnellement à cette meilleure note selon la formule suivante :</w:t>
      </w:r>
    </w:p>
    <w:p w14:paraId="0567DA58" w14:textId="77777777" w:rsidR="00060CFD" w:rsidRDefault="00060CFD" w:rsidP="00060CFD">
      <w:pPr>
        <w:tabs>
          <w:tab w:val="left" w:pos="1800"/>
        </w:tabs>
        <w:jc w:val="both"/>
        <w:rPr>
          <w:rFonts w:ascii="Arial" w:hAnsi="Arial" w:cs="Arial"/>
          <w:b/>
          <w:sz w:val="20"/>
          <w:szCs w:val="20"/>
          <w:u w:val="single"/>
        </w:rPr>
      </w:pPr>
    </w:p>
    <w:p w14:paraId="7C302195" w14:textId="58E437DA" w:rsidR="00060CFD" w:rsidRPr="006037F4" w:rsidRDefault="00060CFD" w:rsidP="007556F4">
      <w:pPr>
        <w:ind w:right="-145"/>
        <w:jc w:val="both"/>
        <w:rPr>
          <w:rFonts w:ascii="Arial" w:hAnsi="Arial" w:cs="Arial"/>
          <w:sz w:val="20"/>
          <w:szCs w:val="20"/>
        </w:rPr>
      </w:pPr>
      <w:r w:rsidRPr="006037F4">
        <w:rPr>
          <w:rFonts w:ascii="Arial" w:hAnsi="Arial" w:cs="Arial"/>
          <w:sz w:val="20"/>
          <w:szCs w:val="20"/>
        </w:rPr>
        <w:t>La note maximale (</w:t>
      </w:r>
      <w:r>
        <w:rPr>
          <w:rFonts w:ascii="Arial" w:hAnsi="Arial" w:cs="Arial"/>
          <w:sz w:val="20"/>
          <w:szCs w:val="20"/>
        </w:rPr>
        <w:t xml:space="preserve">40 points) </w:t>
      </w:r>
      <w:r w:rsidRPr="006037F4">
        <w:rPr>
          <w:rFonts w:ascii="Arial" w:hAnsi="Arial" w:cs="Arial"/>
          <w:sz w:val="20"/>
          <w:szCs w:val="20"/>
        </w:rPr>
        <w:t>sera attribuée à la meilleure offre c’est-à-dire à l’offre de prix la plus basse parmi les offres non-éliminées sur le critère « Valeur technique de l’offre »</w:t>
      </w:r>
      <w:r>
        <w:rPr>
          <w:rFonts w:ascii="Arial" w:hAnsi="Arial" w:cs="Arial"/>
          <w:sz w:val="20"/>
          <w:szCs w:val="20"/>
        </w:rPr>
        <w:t xml:space="preserve">, </w:t>
      </w:r>
      <w:r>
        <w:rPr>
          <w:rFonts w:ascii="Arial" w:hAnsi="Arial" w:cs="Arial"/>
          <w:b/>
          <w:sz w:val="20"/>
          <w:szCs w:val="20"/>
        </w:rPr>
        <w:t xml:space="preserve">sur le total </w:t>
      </w:r>
      <w:r w:rsidRPr="00060CFD">
        <w:rPr>
          <w:rFonts w:ascii="Arial" w:hAnsi="Arial" w:cs="Arial"/>
          <w:b/>
          <w:sz w:val="20"/>
          <w:szCs w:val="20"/>
        </w:rPr>
        <w:t>de la DPGF</w:t>
      </w:r>
      <w:r w:rsidRPr="006037F4">
        <w:rPr>
          <w:rFonts w:ascii="Arial" w:hAnsi="Arial" w:cs="Arial"/>
          <w:sz w:val="20"/>
          <w:szCs w:val="20"/>
        </w:rPr>
        <w:t> :</w:t>
      </w:r>
    </w:p>
    <w:p w14:paraId="5D854A21" w14:textId="77777777" w:rsidR="00060CFD" w:rsidRPr="006037F4" w:rsidRDefault="00060CFD" w:rsidP="00060CFD">
      <w:pPr>
        <w:tabs>
          <w:tab w:val="left" w:pos="1800"/>
        </w:tabs>
        <w:ind w:left="993"/>
        <w:jc w:val="both"/>
        <w:rPr>
          <w:rFonts w:ascii="Arial" w:hAnsi="Arial" w:cs="Arial"/>
          <w:sz w:val="20"/>
          <w:szCs w:val="20"/>
        </w:rPr>
      </w:pPr>
    </w:p>
    <w:p w14:paraId="5D79AC07" w14:textId="77777777" w:rsidR="00060CFD" w:rsidRPr="006037F4" w:rsidRDefault="00060CFD" w:rsidP="00060CFD">
      <w:pPr>
        <w:ind w:left="993" w:right="-145"/>
        <w:jc w:val="center"/>
        <w:rPr>
          <w:rFonts w:ascii="Arial" w:hAnsi="Arial" w:cs="Arial"/>
          <w:b/>
          <w:sz w:val="20"/>
          <w:szCs w:val="20"/>
        </w:rPr>
      </w:pPr>
      <w:r w:rsidRPr="006037F4">
        <w:rPr>
          <w:rFonts w:ascii="Arial" w:hAnsi="Arial" w:cs="Arial"/>
          <w:b/>
          <w:position w:val="-24"/>
          <w:sz w:val="20"/>
          <w:szCs w:val="20"/>
        </w:rPr>
        <w:object w:dxaOrig="1800" w:dyaOrig="620" w14:anchorId="5A657C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8pt;height:31.95pt" o:ole="">
            <v:imagedata r:id="rId13" o:title=""/>
          </v:shape>
          <o:OLEObject Type="Embed" ProgID="Equation.3" ShapeID="_x0000_i1025" DrawAspect="Content" ObjectID="_1670158195" r:id="rId14"/>
        </w:object>
      </w:r>
    </w:p>
    <w:p w14:paraId="1FC972CB" w14:textId="77777777" w:rsidR="00060CFD" w:rsidRPr="006037F4" w:rsidRDefault="00060CFD" w:rsidP="00060CFD">
      <w:pPr>
        <w:ind w:left="993" w:right="-145"/>
        <w:jc w:val="both"/>
        <w:rPr>
          <w:rFonts w:ascii="Arial" w:hAnsi="Arial" w:cs="Arial"/>
          <w:sz w:val="20"/>
          <w:szCs w:val="20"/>
        </w:rPr>
      </w:pPr>
    </w:p>
    <w:p w14:paraId="0E459EF4" w14:textId="77777777" w:rsidR="00060CFD" w:rsidRPr="006037F4" w:rsidRDefault="00060CFD" w:rsidP="00060CFD">
      <w:pPr>
        <w:ind w:left="993" w:right="-145"/>
        <w:jc w:val="both"/>
        <w:rPr>
          <w:rFonts w:ascii="Arial" w:hAnsi="Arial" w:cs="Arial"/>
          <w:sz w:val="20"/>
          <w:szCs w:val="20"/>
        </w:rPr>
      </w:pPr>
      <w:r w:rsidRPr="006037F4">
        <w:rPr>
          <w:rFonts w:ascii="Arial" w:hAnsi="Arial" w:cs="Arial"/>
          <w:sz w:val="20"/>
          <w:szCs w:val="20"/>
        </w:rPr>
        <w:t xml:space="preserve">Où </w:t>
      </w:r>
      <w:r w:rsidRPr="006037F4">
        <w:rPr>
          <w:rFonts w:ascii="Arial" w:hAnsi="Arial" w:cs="Arial"/>
          <w:sz w:val="20"/>
          <w:szCs w:val="20"/>
        </w:rPr>
        <w:tab/>
        <w:t>Nx est la note obtenue par l’offre X</w:t>
      </w:r>
    </w:p>
    <w:p w14:paraId="1FEFBBE0" w14:textId="77777777" w:rsidR="00060CFD" w:rsidRPr="006037F4" w:rsidRDefault="00060CFD" w:rsidP="00060CFD">
      <w:pPr>
        <w:ind w:left="993" w:right="-145" w:firstLine="709"/>
        <w:jc w:val="both"/>
        <w:rPr>
          <w:rFonts w:ascii="Arial" w:hAnsi="Arial" w:cs="Arial"/>
          <w:sz w:val="20"/>
          <w:szCs w:val="20"/>
        </w:rPr>
      </w:pPr>
      <w:r w:rsidRPr="006037F4">
        <w:rPr>
          <w:rFonts w:ascii="Arial" w:hAnsi="Arial" w:cs="Arial"/>
          <w:sz w:val="20"/>
          <w:szCs w:val="20"/>
        </w:rPr>
        <w:t>P</w:t>
      </w:r>
      <w:r w:rsidRPr="006037F4">
        <w:rPr>
          <w:rFonts w:ascii="Arial" w:hAnsi="Arial" w:cs="Arial"/>
          <w:sz w:val="20"/>
          <w:szCs w:val="20"/>
          <w:vertAlign w:val="subscript"/>
        </w:rPr>
        <w:t>min</w:t>
      </w:r>
      <w:r w:rsidRPr="006037F4">
        <w:rPr>
          <w:rFonts w:ascii="Arial" w:hAnsi="Arial" w:cs="Arial"/>
          <w:sz w:val="20"/>
          <w:szCs w:val="20"/>
        </w:rPr>
        <w:t> est le Prix HT de l’offre la plus basse</w:t>
      </w:r>
    </w:p>
    <w:p w14:paraId="4B0753EB" w14:textId="77777777" w:rsidR="00060CFD" w:rsidRPr="006037F4" w:rsidRDefault="00060CFD" w:rsidP="00060CFD">
      <w:pPr>
        <w:ind w:left="993" w:right="-145" w:firstLine="709"/>
        <w:jc w:val="both"/>
        <w:rPr>
          <w:rFonts w:ascii="Arial" w:hAnsi="Arial" w:cs="Arial"/>
          <w:sz w:val="20"/>
          <w:szCs w:val="20"/>
        </w:rPr>
      </w:pPr>
      <w:r w:rsidRPr="006037F4">
        <w:rPr>
          <w:rFonts w:ascii="Arial" w:hAnsi="Arial" w:cs="Arial"/>
          <w:sz w:val="20"/>
          <w:szCs w:val="20"/>
        </w:rPr>
        <w:t>Px est le Prix HT de l’offre X</w:t>
      </w:r>
    </w:p>
    <w:p w14:paraId="732B4C83" w14:textId="77777777" w:rsidR="00060CFD" w:rsidRPr="006037F4" w:rsidRDefault="00060CFD" w:rsidP="00060CFD">
      <w:pPr>
        <w:ind w:left="993" w:right="-145"/>
        <w:jc w:val="both"/>
        <w:rPr>
          <w:rFonts w:ascii="Arial" w:hAnsi="Arial" w:cs="Arial"/>
          <w:sz w:val="20"/>
          <w:szCs w:val="20"/>
        </w:rPr>
      </w:pPr>
    </w:p>
    <w:p w14:paraId="5F233E3D" w14:textId="77777777" w:rsidR="00060CFD" w:rsidRPr="006037F4" w:rsidRDefault="00060CFD" w:rsidP="00060CFD">
      <w:pPr>
        <w:ind w:left="993" w:right="-145"/>
        <w:jc w:val="both"/>
        <w:rPr>
          <w:rFonts w:ascii="Arial" w:hAnsi="Arial" w:cs="Arial"/>
          <w:i/>
          <w:sz w:val="20"/>
          <w:szCs w:val="20"/>
        </w:rPr>
      </w:pPr>
      <w:r w:rsidRPr="006037F4">
        <w:rPr>
          <w:rFonts w:ascii="Arial" w:hAnsi="Arial" w:cs="Arial"/>
          <w:sz w:val="20"/>
          <w:szCs w:val="20"/>
        </w:rPr>
        <w:t xml:space="preserve">(*) </w:t>
      </w:r>
      <w:r w:rsidRPr="006037F4">
        <w:rPr>
          <w:rFonts w:ascii="Arial" w:hAnsi="Arial" w:cs="Arial"/>
          <w:i/>
          <w:sz w:val="20"/>
          <w:szCs w:val="20"/>
        </w:rPr>
        <w:t>Sous réserve que l’offre ne soit pas anormalement basse.</w:t>
      </w:r>
    </w:p>
    <w:p w14:paraId="6702234F" w14:textId="77777777" w:rsidR="00060CFD" w:rsidRPr="00F15823" w:rsidRDefault="00060CFD" w:rsidP="00DF3FC8">
      <w:pPr>
        <w:ind w:left="993" w:right="-145"/>
        <w:jc w:val="both"/>
        <w:rPr>
          <w:rFonts w:ascii="Arial" w:hAnsi="Arial" w:cs="Arial"/>
          <w:i/>
          <w:sz w:val="20"/>
          <w:szCs w:val="20"/>
        </w:rPr>
      </w:pPr>
    </w:p>
    <w:p w14:paraId="3886EC1B" w14:textId="77777777" w:rsidR="00B47420" w:rsidRPr="00F15823" w:rsidRDefault="00B47420" w:rsidP="00382F8F">
      <w:pPr>
        <w:jc w:val="both"/>
        <w:rPr>
          <w:rFonts w:ascii="Arial" w:hAnsi="Arial" w:cs="Arial"/>
          <w:b/>
          <w:smallCaps/>
          <w:sz w:val="20"/>
          <w:szCs w:val="20"/>
        </w:rPr>
      </w:pPr>
    </w:p>
    <w:p w14:paraId="328FE1C3" w14:textId="77777777" w:rsidR="000A6153" w:rsidRDefault="000A6153" w:rsidP="00382F8F">
      <w:pPr>
        <w:pStyle w:val="Titre2"/>
        <w:spacing w:before="0" w:after="0"/>
        <w:ind w:right="22"/>
        <w:jc w:val="both"/>
        <w:rPr>
          <w:bCs w:val="0"/>
          <w:i w:val="0"/>
          <w:color w:val="000000"/>
          <w:sz w:val="20"/>
          <w:szCs w:val="20"/>
          <w:u w:val="single"/>
        </w:rPr>
      </w:pPr>
      <w:bookmarkStart w:id="48" w:name="_Toc169931265"/>
      <w:bookmarkStart w:id="49" w:name="_Toc251244244"/>
      <w:bookmarkStart w:id="50" w:name="_Toc251937758"/>
    </w:p>
    <w:p w14:paraId="54D4BE5F" w14:textId="77777777" w:rsidR="00690545" w:rsidRPr="00F15823" w:rsidRDefault="00690545" w:rsidP="00382F8F">
      <w:pPr>
        <w:pStyle w:val="Titre2"/>
        <w:spacing w:before="0" w:after="0"/>
        <w:ind w:right="22"/>
        <w:jc w:val="both"/>
        <w:rPr>
          <w:bCs w:val="0"/>
          <w:i w:val="0"/>
          <w:color w:val="000000"/>
          <w:sz w:val="20"/>
          <w:szCs w:val="20"/>
          <w:u w:val="single"/>
        </w:rPr>
      </w:pPr>
      <w:r w:rsidRPr="00F15823">
        <w:rPr>
          <w:bCs w:val="0"/>
          <w:i w:val="0"/>
          <w:color w:val="000000"/>
          <w:sz w:val="20"/>
          <w:szCs w:val="20"/>
          <w:u w:val="single"/>
        </w:rPr>
        <w:t>ARTICLE 8</w:t>
      </w:r>
      <w:r w:rsidRPr="00F15823">
        <w:rPr>
          <w:bCs w:val="0"/>
          <w:i w:val="0"/>
          <w:color w:val="000000"/>
          <w:sz w:val="20"/>
          <w:szCs w:val="20"/>
        </w:rPr>
        <w:t xml:space="preserve"> - </w:t>
      </w:r>
      <w:r w:rsidRPr="00F15823">
        <w:rPr>
          <w:bCs w:val="0"/>
          <w:i w:val="0"/>
          <w:color w:val="000000"/>
          <w:sz w:val="20"/>
          <w:szCs w:val="20"/>
          <w:u w:val="single"/>
        </w:rPr>
        <w:t>RENSEIGNEMENTS SUR LA DEMATERIALISATION</w:t>
      </w:r>
      <w:bookmarkEnd w:id="48"/>
      <w:bookmarkEnd w:id="49"/>
      <w:r w:rsidRPr="00F15823">
        <w:rPr>
          <w:bCs w:val="0"/>
          <w:i w:val="0"/>
          <w:color w:val="000000"/>
          <w:sz w:val="20"/>
          <w:szCs w:val="20"/>
        </w:rPr>
        <w:t xml:space="preserve"> </w:t>
      </w:r>
    </w:p>
    <w:p w14:paraId="009815C3" w14:textId="77777777" w:rsidR="00690545" w:rsidRPr="00F15823" w:rsidRDefault="00690545" w:rsidP="00382F8F">
      <w:pPr>
        <w:autoSpaceDE w:val="0"/>
        <w:autoSpaceDN w:val="0"/>
        <w:adjustRightInd w:val="0"/>
        <w:jc w:val="both"/>
        <w:rPr>
          <w:rFonts w:ascii="Arial" w:hAnsi="Arial" w:cs="Arial"/>
          <w:color w:val="FF0000"/>
          <w:sz w:val="20"/>
          <w:szCs w:val="20"/>
        </w:rPr>
      </w:pPr>
    </w:p>
    <w:p w14:paraId="658785BF" w14:textId="2247C3F7" w:rsidR="00A17D61" w:rsidRDefault="00A17D61" w:rsidP="00A17D61">
      <w:pPr>
        <w:jc w:val="both"/>
        <w:rPr>
          <w:rFonts w:ascii="Arial" w:hAnsi="Arial" w:cs="Arial"/>
          <w:sz w:val="20"/>
          <w:szCs w:val="20"/>
        </w:rPr>
      </w:pPr>
      <w:r w:rsidRPr="00A17D61">
        <w:rPr>
          <w:rFonts w:ascii="Arial" w:hAnsi="Arial" w:cs="Arial"/>
          <w:sz w:val="20"/>
          <w:szCs w:val="20"/>
        </w:rPr>
        <w:t>La présente consultation est passée en application des articles</w:t>
      </w:r>
      <w:r w:rsidR="00306208">
        <w:rPr>
          <w:rFonts w:ascii="Arial" w:hAnsi="Arial" w:cs="Arial"/>
          <w:sz w:val="20"/>
          <w:szCs w:val="20"/>
        </w:rPr>
        <w:t xml:space="preserve"> R</w:t>
      </w:r>
      <w:r w:rsidR="001E5E81">
        <w:rPr>
          <w:rFonts w:ascii="Arial" w:hAnsi="Arial" w:cs="Arial"/>
          <w:sz w:val="20"/>
          <w:szCs w:val="20"/>
        </w:rPr>
        <w:t>.</w:t>
      </w:r>
      <w:r w:rsidR="00306208">
        <w:rPr>
          <w:rFonts w:ascii="Arial" w:hAnsi="Arial" w:cs="Arial"/>
          <w:sz w:val="20"/>
          <w:szCs w:val="20"/>
        </w:rPr>
        <w:t>2132</w:t>
      </w:r>
      <w:r w:rsidR="00272F23">
        <w:rPr>
          <w:rFonts w:ascii="Arial" w:hAnsi="Arial" w:cs="Arial"/>
          <w:sz w:val="20"/>
          <w:szCs w:val="20"/>
        </w:rPr>
        <w:t>-1 à R2132-14 du Code de la Commande Publique.</w:t>
      </w:r>
    </w:p>
    <w:p w14:paraId="1B22DB2A" w14:textId="77777777" w:rsidR="00272F23" w:rsidRPr="00A17D61" w:rsidRDefault="00272F23" w:rsidP="00A17D61">
      <w:pPr>
        <w:jc w:val="both"/>
        <w:rPr>
          <w:rFonts w:ascii="Arial" w:hAnsi="Arial" w:cs="Arial"/>
          <w:sz w:val="20"/>
          <w:szCs w:val="20"/>
        </w:rPr>
      </w:pPr>
    </w:p>
    <w:p w14:paraId="233E92FB"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A ce titre, la plateforme des achats de l’Etat, </w:t>
      </w:r>
      <w:hyperlink r:id="rId15" w:tooltip="https://www.marches-publics.gouv.fr/" w:history="1">
        <w:r w:rsidRPr="00A17D61">
          <w:rPr>
            <w:rStyle w:val="Lienhypertexte"/>
            <w:rFonts w:ascii="Arial" w:hAnsi="Arial" w:cs="Arial"/>
            <w:sz w:val="20"/>
            <w:szCs w:val="20"/>
          </w:rPr>
          <w:t>https://www.marches-publics.gouv.fr</w:t>
        </w:r>
      </w:hyperlink>
      <w:r w:rsidRPr="00A17D61">
        <w:rPr>
          <w:rFonts w:ascii="Arial" w:hAnsi="Arial" w:cs="Arial"/>
          <w:sz w:val="20"/>
          <w:szCs w:val="20"/>
        </w:rPr>
        <w:t xml:space="preserve"> mise à disposition par le Centre des monuments nationaux est libre d’accès et permet les échanges des documents dans le cadre de la présente consultation. </w:t>
      </w:r>
    </w:p>
    <w:p w14:paraId="32996DEB" w14:textId="77777777" w:rsidR="00A17D61" w:rsidRPr="00A17D61" w:rsidRDefault="00A17D61" w:rsidP="00A17D61">
      <w:pPr>
        <w:jc w:val="both"/>
        <w:rPr>
          <w:rFonts w:ascii="Arial" w:hAnsi="Arial" w:cs="Arial"/>
          <w:sz w:val="20"/>
          <w:szCs w:val="20"/>
        </w:rPr>
      </w:pPr>
    </w:p>
    <w:p w14:paraId="431A95D4"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Par l’intermédiaire de cette plate-forme, les candidats doivent, </w:t>
      </w:r>
      <w:r w:rsidRPr="00A17D61">
        <w:rPr>
          <w:rFonts w:ascii="Arial" w:hAnsi="Arial" w:cs="Arial"/>
          <w:b/>
          <w:bCs/>
          <w:sz w:val="20"/>
          <w:szCs w:val="20"/>
          <w:u w:val="single"/>
        </w:rPr>
        <w:t>pendant la consultation et lors de l’analyse des offres </w:t>
      </w:r>
      <w:r w:rsidRPr="00A17D61">
        <w:rPr>
          <w:rFonts w:ascii="Arial" w:hAnsi="Arial" w:cs="Arial"/>
          <w:sz w:val="20"/>
          <w:szCs w:val="20"/>
        </w:rPr>
        <w:t>:</w:t>
      </w:r>
    </w:p>
    <w:p w14:paraId="6DF2CE77"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    retirer le dossier de consultation (DCE) dans son intégralité, </w:t>
      </w:r>
    </w:p>
    <w:p w14:paraId="16E78D04"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    </w:t>
      </w:r>
      <w:r w:rsidRPr="00A17D61">
        <w:rPr>
          <w:rFonts w:ascii="Arial" w:hAnsi="Arial" w:cs="Arial"/>
          <w:b/>
          <w:bCs/>
          <w:sz w:val="20"/>
          <w:szCs w:val="20"/>
        </w:rPr>
        <w:t>poser des questions relatives à son contenu, de télécharger les demandes de précisions, les échanges avec le pouvoir adjudicateur (éventuelles négociations, lettre de rejet, notification…), les réponses aux questions posées, les modifications apportées au dossier de consultation</w:t>
      </w:r>
      <w:r w:rsidRPr="00A17D61">
        <w:rPr>
          <w:rFonts w:ascii="Arial" w:hAnsi="Arial" w:cs="Arial"/>
          <w:sz w:val="20"/>
          <w:szCs w:val="20"/>
        </w:rPr>
        <w:t>,</w:t>
      </w:r>
    </w:p>
    <w:p w14:paraId="4C198794"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envoyer son offre et les éventuels compléments demandés par voie électronique.</w:t>
      </w:r>
    </w:p>
    <w:p w14:paraId="0A730A4B" w14:textId="77777777" w:rsidR="00A17D61" w:rsidRPr="00A17D61" w:rsidRDefault="00A17D61" w:rsidP="00A17D61">
      <w:pPr>
        <w:jc w:val="both"/>
        <w:rPr>
          <w:rFonts w:ascii="Arial" w:hAnsi="Arial" w:cs="Arial"/>
          <w:sz w:val="20"/>
          <w:szCs w:val="20"/>
        </w:rPr>
      </w:pPr>
    </w:p>
    <w:p w14:paraId="7A5E8455"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Un guide d’utilisation est également disponible sur le site </w:t>
      </w:r>
      <w:hyperlink r:id="rId16" w:tooltip="https://www.marches-publics.gouv.fr/" w:history="1">
        <w:r w:rsidRPr="00A17D61">
          <w:rPr>
            <w:rStyle w:val="Lienhypertexte"/>
            <w:rFonts w:ascii="Arial" w:hAnsi="Arial" w:cs="Arial"/>
            <w:sz w:val="20"/>
            <w:szCs w:val="20"/>
          </w:rPr>
          <w:t>https://www.marches-publics.gouv.fr</w:t>
        </w:r>
      </w:hyperlink>
      <w:r w:rsidRPr="00A17D61">
        <w:rPr>
          <w:rFonts w:ascii="Arial" w:hAnsi="Arial" w:cs="Arial"/>
          <w:sz w:val="20"/>
          <w:szCs w:val="20"/>
        </w:rPr>
        <w:t xml:space="preserve"> afin de faciliter le maniement de la plate-forme. Le soumissionnaire devra se référer aux pré-requis techniques et aux conditions générales d’utilisation, disponibles sur le site.</w:t>
      </w:r>
    </w:p>
    <w:p w14:paraId="1707ADB6" w14:textId="77777777" w:rsidR="00A17D61" w:rsidRPr="00A17D61" w:rsidRDefault="00A17D61" w:rsidP="00A17D61">
      <w:pPr>
        <w:jc w:val="both"/>
        <w:rPr>
          <w:rFonts w:ascii="Arial" w:hAnsi="Arial" w:cs="Arial"/>
          <w:b/>
          <w:bCs/>
          <w:sz w:val="20"/>
          <w:szCs w:val="20"/>
        </w:rPr>
      </w:pPr>
      <w:r w:rsidRPr="00A17D61">
        <w:rPr>
          <w:rFonts w:ascii="Arial" w:hAnsi="Arial" w:cs="Arial"/>
          <w:b/>
          <w:bCs/>
          <w:sz w:val="20"/>
          <w:szCs w:val="20"/>
        </w:rPr>
        <w:t>L’assistance téléphonique de la PLACE peut être jointe du lundi au vendredi au 01.76.64.74.07 de 9h00 à 19h00.</w:t>
      </w:r>
    </w:p>
    <w:p w14:paraId="1C9FEA46" w14:textId="77777777" w:rsidR="00A17D61" w:rsidRDefault="00A17D61" w:rsidP="00A17D61">
      <w:pPr>
        <w:jc w:val="both"/>
        <w:rPr>
          <w:rFonts w:ascii="Arial" w:hAnsi="Arial" w:cs="Arial"/>
          <w:b/>
          <w:bCs/>
          <w:sz w:val="20"/>
          <w:szCs w:val="20"/>
        </w:rPr>
      </w:pPr>
    </w:p>
    <w:p w14:paraId="74313790" w14:textId="77777777" w:rsidR="001E5E81" w:rsidRPr="00CE16B1" w:rsidRDefault="001E5E81" w:rsidP="001E5E81">
      <w:pPr>
        <w:widowControl w:val="0"/>
        <w:jc w:val="both"/>
        <w:rPr>
          <w:rFonts w:ascii="Arial" w:eastAsia="Arial" w:hAnsi="Arial" w:cs="Arial"/>
          <w:b/>
          <w:color w:val="000000"/>
          <w:sz w:val="20"/>
          <w:szCs w:val="20"/>
        </w:rPr>
      </w:pPr>
      <w:r w:rsidRPr="00C04B9A">
        <w:rPr>
          <w:rFonts w:ascii="Arial" w:hAnsi="Arial" w:cs="Arial"/>
          <w:b/>
          <w:color w:val="FF0000"/>
          <w:sz w:val="20"/>
          <w:szCs w:val="20"/>
        </w:rPr>
        <w:t xml:space="preserve">L’attention des candidats est attirée sur </w:t>
      </w:r>
      <w:r w:rsidRPr="00C04B9A">
        <w:rPr>
          <w:rFonts w:ascii="Arial" w:hAnsi="Arial" w:cs="Arial"/>
          <w:b/>
          <w:color w:val="FF0000"/>
          <w:sz w:val="20"/>
          <w:szCs w:val="20"/>
          <w:u w:val="single"/>
        </w:rPr>
        <w:t>l’importance de leur authentification</w:t>
      </w:r>
      <w:r w:rsidRPr="00C04B9A">
        <w:rPr>
          <w:rFonts w:ascii="Arial" w:hAnsi="Arial" w:cs="Arial"/>
          <w:b/>
          <w:color w:val="FF0000"/>
          <w:sz w:val="20"/>
          <w:szCs w:val="20"/>
        </w:rPr>
        <w:t xml:space="preserve"> et des informations transmises (courriel donné) lors du </w:t>
      </w:r>
      <w:r>
        <w:rPr>
          <w:rFonts w:ascii="Arial" w:hAnsi="Arial" w:cs="Arial"/>
          <w:b/>
          <w:color w:val="FF0000"/>
          <w:sz w:val="20"/>
          <w:szCs w:val="20"/>
        </w:rPr>
        <w:t>dépôt de l’offre</w:t>
      </w:r>
      <w:r w:rsidRPr="00C04B9A">
        <w:rPr>
          <w:rFonts w:ascii="Arial" w:hAnsi="Arial" w:cs="Arial"/>
          <w:b/>
          <w:color w:val="FF0000"/>
          <w:sz w:val="20"/>
          <w:szCs w:val="20"/>
        </w:rPr>
        <w:t xml:space="preserve"> sur la PLACE</w:t>
      </w:r>
      <w:r>
        <w:rPr>
          <w:rFonts w:ascii="Arial" w:hAnsi="Arial" w:cs="Arial"/>
          <w:b/>
          <w:color w:val="FF0000"/>
          <w:sz w:val="20"/>
          <w:szCs w:val="20"/>
        </w:rPr>
        <w:t xml:space="preserve"> qui servira pour les futurs échanges avec le pouvoir adjudicateur le cas échéant</w:t>
      </w:r>
    </w:p>
    <w:p w14:paraId="3BDF4244" w14:textId="77777777" w:rsidR="001E5E81" w:rsidRPr="00CE16B1" w:rsidRDefault="001E5E81" w:rsidP="001E5E81">
      <w:pPr>
        <w:widowControl w:val="0"/>
        <w:jc w:val="both"/>
        <w:rPr>
          <w:rFonts w:ascii="Arial" w:eastAsia="Arial" w:hAnsi="Arial" w:cs="Arial"/>
          <w:color w:val="000000"/>
          <w:sz w:val="20"/>
          <w:szCs w:val="20"/>
        </w:rPr>
      </w:pPr>
    </w:p>
    <w:p w14:paraId="7EFE1134" w14:textId="77777777" w:rsidR="001E5E81" w:rsidRPr="00CE16B1" w:rsidRDefault="001E5E81" w:rsidP="001E5E81">
      <w:pPr>
        <w:widowControl w:val="0"/>
        <w:jc w:val="both"/>
        <w:rPr>
          <w:rFonts w:ascii="Arial" w:eastAsia="Arial" w:hAnsi="Arial" w:cs="Arial"/>
          <w:color w:val="000000"/>
          <w:sz w:val="20"/>
          <w:szCs w:val="20"/>
        </w:rPr>
      </w:pPr>
    </w:p>
    <w:p w14:paraId="73E6E44F" w14:textId="77777777" w:rsidR="001E5E81" w:rsidRPr="00CE16B1" w:rsidRDefault="001E5E81" w:rsidP="001E5E81">
      <w:pPr>
        <w:widowControl w:val="0"/>
        <w:jc w:val="both"/>
        <w:rPr>
          <w:rFonts w:ascii="Arial" w:eastAsia="Arial" w:hAnsi="Arial" w:cs="Arial"/>
          <w:color w:val="000000"/>
          <w:sz w:val="20"/>
          <w:szCs w:val="20"/>
        </w:rPr>
      </w:pPr>
      <w:r w:rsidRPr="00CE16B1">
        <w:rPr>
          <w:rFonts w:ascii="Arial" w:eastAsia="Arial" w:hAnsi="Arial" w:cs="Arial"/>
          <w:color w:val="000000"/>
          <w:sz w:val="20"/>
          <w:szCs w:val="20"/>
        </w:rPr>
        <w:sym w:font="Wingdings" w:char="F0C4"/>
      </w:r>
      <w:r w:rsidRPr="00CE16B1">
        <w:rPr>
          <w:rFonts w:ascii="Arial" w:eastAsia="Arial" w:hAnsi="Arial" w:cs="Arial"/>
          <w:color w:val="000000"/>
          <w:sz w:val="20"/>
          <w:szCs w:val="20"/>
        </w:rPr>
        <w:t></w:t>
      </w:r>
      <w:r w:rsidRPr="00CE16B1">
        <w:rPr>
          <w:rFonts w:ascii="Arial" w:eastAsia="Arial" w:hAnsi="Arial" w:cs="Arial"/>
          <w:b/>
          <w:color w:val="000000"/>
          <w:sz w:val="20"/>
          <w:szCs w:val="20"/>
        </w:rPr>
        <w:t>FORMAT DES FICHIERS :</w:t>
      </w:r>
      <w:r w:rsidRPr="00CE16B1">
        <w:rPr>
          <w:rFonts w:ascii="Arial" w:eastAsia="Arial" w:hAnsi="Arial" w:cs="Arial"/>
          <w:color w:val="000000"/>
          <w:sz w:val="20"/>
          <w:szCs w:val="20"/>
        </w:rPr>
        <w:t xml:space="preserve"> </w:t>
      </w:r>
    </w:p>
    <w:p w14:paraId="7BD1A49B" w14:textId="77777777" w:rsidR="001E5E81" w:rsidRPr="00CE16B1" w:rsidRDefault="001E5E81" w:rsidP="001E5E81">
      <w:pPr>
        <w:widowControl w:val="0"/>
        <w:jc w:val="both"/>
        <w:rPr>
          <w:rFonts w:ascii="Arial" w:eastAsia="Arial" w:hAnsi="Arial" w:cs="Arial"/>
          <w:color w:val="000000"/>
          <w:sz w:val="20"/>
          <w:szCs w:val="20"/>
        </w:rPr>
      </w:pPr>
      <w:r w:rsidRPr="00CE16B1">
        <w:rPr>
          <w:rFonts w:ascii="Arial" w:eastAsia="Arial" w:hAnsi="Arial" w:cs="Arial"/>
          <w:color w:val="000000"/>
          <w:sz w:val="20"/>
          <w:szCs w:val="20"/>
        </w:rPr>
        <w:t xml:space="preserve">Afin d’éviter des blocages liés aux logiciels, le format PDF est souhaité. </w:t>
      </w:r>
    </w:p>
    <w:p w14:paraId="34A4BC87" w14:textId="77777777" w:rsidR="001E5E81" w:rsidRPr="00CE16B1" w:rsidRDefault="001E5E81" w:rsidP="001E5E81">
      <w:pPr>
        <w:widowControl w:val="0"/>
        <w:jc w:val="both"/>
        <w:rPr>
          <w:rFonts w:ascii="Arial" w:eastAsia="Arial" w:hAnsi="Arial" w:cs="Arial"/>
          <w:color w:val="000000"/>
          <w:sz w:val="20"/>
          <w:szCs w:val="20"/>
        </w:rPr>
      </w:pPr>
      <w:r w:rsidRPr="00CE16B1">
        <w:rPr>
          <w:rFonts w:ascii="Arial" w:eastAsia="Arial" w:hAnsi="Arial" w:cs="Arial"/>
          <w:color w:val="000000"/>
          <w:sz w:val="20"/>
          <w:szCs w:val="20"/>
        </w:rPr>
        <w:t xml:space="preserve">Le candidat est invité à : </w:t>
      </w:r>
    </w:p>
    <w:p w14:paraId="2EE16860" w14:textId="77777777" w:rsidR="001E5E81" w:rsidRPr="00CE16B1" w:rsidRDefault="001E5E81" w:rsidP="001E5E81">
      <w:pPr>
        <w:widowControl w:val="0"/>
        <w:jc w:val="both"/>
        <w:rPr>
          <w:rFonts w:ascii="Arial" w:eastAsia="Arial" w:hAnsi="Arial" w:cs="Arial"/>
          <w:color w:val="000000"/>
          <w:sz w:val="20"/>
          <w:szCs w:val="20"/>
        </w:rPr>
      </w:pPr>
      <w:r w:rsidRPr="00CE16B1">
        <w:rPr>
          <w:rFonts w:ascii="Arial" w:eastAsia="Arial" w:hAnsi="Arial" w:cs="Arial"/>
          <w:color w:val="000000"/>
          <w:sz w:val="20"/>
          <w:szCs w:val="20"/>
        </w:rPr>
        <w:t xml:space="preserve">- ne pas utiliser certains formats, notamment les ".exe", </w:t>
      </w:r>
    </w:p>
    <w:p w14:paraId="186E02D8" w14:textId="77777777" w:rsidR="001E5E81" w:rsidRPr="00CE16B1" w:rsidRDefault="001E5E81" w:rsidP="001E5E81">
      <w:pPr>
        <w:widowControl w:val="0"/>
        <w:jc w:val="both"/>
        <w:rPr>
          <w:rFonts w:ascii="Arial" w:eastAsia="Arial" w:hAnsi="Arial" w:cs="Arial"/>
          <w:color w:val="000000"/>
          <w:sz w:val="20"/>
          <w:szCs w:val="20"/>
        </w:rPr>
      </w:pPr>
      <w:r w:rsidRPr="00CE16B1">
        <w:rPr>
          <w:rFonts w:ascii="Arial" w:eastAsia="Arial" w:hAnsi="Arial" w:cs="Arial"/>
          <w:color w:val="000000"/>
          <w:sz w:val="20"/>
          <w:szCs w:val="20"/>
        </w:rPr>
        <w:t xml:space="preserve">- ne pas utiliser certains outils, notamment les "macros", </w:t>
      </w:r>
    </w:p>
    <w:p w14:paraId="4F6FD563" w14:textId="77777777" w:rsidR="001E5E81" w:rsidRDefault="001E5E81" w:rsidP="001E5E81">
      <w:pPr>
        <w:widowControl w:val="0"/>
        <w:jc w:val="both"/>
        <w:rPr>
          <w:rFonts w:ascii="Arial" w:eastAsia="Arial" w:hAnsi="Arial" w:cs="Arial"/>
          <w:color w:val="000000"/>
          <w:sz w:val="20"/>
          <w:szCs w:val="20"/>
        </w:rPr>
      </w:pPr>
      <w:r w:rsidRPr="00CE16B1">
        <w:rPr>
          <w:rFonts w:ascii="Arial" w:eastAsia="Arial" w:hAnsi="Arial" w:cs="Arial"/>
          <w:color w:val="000000"/>
          <w:sz w:val="20"/>
          <w:szCs w:val="20"/>
        </w:rPr>
        <w:t xml:space="preserve">Les fichiers de type DPGF et bordereaux des prix unitaires à renseigner par le candidat devront en revanche conserver le format Excel.  </w:t>
      </w:r>
    </w:p>
    <w:p w14:paraId="46C661EB" w14:textId="77777777" w:rsidR="005D626A" w:rsidRDefault="005D626A" w:rsidP="001E5E81">
      <w:pPr>
        <w:widowControl w:val="0"/>
        <w:jc w:val="both"/>
        <w:rPr>
          <w:rFonts w:ascii="Arial" w:eastAsia="Arial" w:hAnsi="Arial" w:cs="Arial"/>
          <w:color w:val="000000"/>
          <w:sz w:val="20"/>
          <w:szCs w:val="20"/>
        </w:rPr>
      </w:pPr>
    </w:p>
    <w:p w14:paraId="43A74405" w14:textId="77777777" w:rsidR="005D626A" w:rsidRPr="00CE16B1" w:rsidRDefault="005D626A" w:rsidP="001E5E81">
      <w:pPr>
        <w:widowControl w:val="0"/>
        <w:jc w:val="both"/>
        <w:rPr>
          <w:rFonts w:ascii="Arial" w:eastAsia="Arial" w:hAnsi="Arial" w:cs="Arial"/>
          <w:color w:val="000000"/>
          <w:sz w:val="20"/>
          <w:szCs w:val="20"/>
        </w:rPr>
      </w:pPr>
    </w:p>
    <w:p w14:paraId="105A044B" w14:textId="77777777" w:rsidR="001E5E81" w:rsidRPr="00CE16B1" w:rsidRDefault="001E5E81" w:rsidP="001E5E81">
      <w:pPr>
        <w:widowControl w:val="0"/>
        <w:jc w:val="both"/>
        <w:rPr>
          <w:rFonts w:ascii="Arial" w:eastAsia="Arial" w:hAnsi="Arial" w:cs="Arial"/>
          <w:color w:val="000000"/>
          <w:sz w:val="20"/>
          <w:szCs w:val="20"/>
        </w:rPr>
      </w:pPr>
    </w:p>
    <w:p w14:paraId="6863761A" w14:textId="77777777" w:rsidR="001E5E81" w:rsidRPr="00CE16B1" w:rsidRDefault="001E5E81" w:rsidP="001E5E81">
      <w:pPr>
        <w:widowControl w:val="0"/>
        <w:jc w:val="both"/>
        <w:rPr>
          <w:rFonts w:ascii="Arial" w:eastAsia="Arial" w:hAnsi="Arial" w:cs="Arial"/>
          <w:color w:val="000000"/>
          <w:sz w:val="20"/>
          <w:szCs w:val="20"/>
        </w:rPr>
      </w:pPr>
      <w:r w:rsidRPr="00CE16B1">
        <w:rPr>
          <w:rFonts w:ascii="Arial" w:eastAsia="Arial" w:hAnsi="Arial" w:cs="Arial"/>
          <w:color w:val="000000"/>
          <w:sz w:val="20"/>
          <w:szCs w:val="20"/>
        </w:rPr>
        <w:sym w:font="Wingdings" w:char="F0C4"/>
      </w:r>
      <w:r w:rsidRPr="00CE16B1">
        <w:rPr>
          <w:rFonts w:ascii="Arial" w:eastAsia="Arial" w:hAnsi="Arial" w:cs="Arial"/>
          <w:color w:val="000000"/>
          <w:sz w:val="20"/>
          <w:szCs w:val="20"/>
        </w:rPr>
        <w:t></w:t>
      </w:r>
      <w:r w:rsidRPr="00CE16B1">
        <w:rPr>
          <w:rFonts w:ascii="Arial" w:eastAsia="Arial" w:hAnsi="Arial" w:cs="Arial"/>
          <w:b/>
          <w:color w:val="000000"/>
          <w:sz w:val="20"/>
          <w:szCs w:val="20"/>
        </w:rPr>
        <w:t>ANTI-VIRUS :</w:t>
      </w:r>
      <w:r w:rsidRPr="00CE16B1">
        <w:rPr>
          <w:rFonts w:ascii="Arial" w:eastAsia="Arial" w:hAnsi="Arial" w:cs="Arial"/>
          <w:color w:val="000000"/>
          <w:sz w:val="20"/>
          <w:szCs w:val="20"/>
        </w:rPr>
        <w:t xml:space="preserve"> </w:t>
      </w:r>
    </w:p>
    <w:p w14:paraId="4AB6C0E0" w14:textId="5EB59F03" w:rsidR="001E5E81" w:rsidRPr="00CE16B1" w:rsidRDefault="001E5E81" w:rsidP="001E5E81">
      <w:pPr>
        <w:widowControl w:val="0"/>
        <w:jc w:val="both"/>
        <w:rPr>
          <w:rFonts w:ascii="Arial" w:eastAsia="Arial" w:hAnsi="Arial" w:cs="Arial"/>
          <w:color w:val="000000"/>
          <w:sz w:val="20"/>
          <w:szCs w:val="20"/>
        </w:rPr>
      </w:pPr>
      <w:r w:rsidRPr="00CE16B1">
        <w:rPr>
          <w:rFonts w:ascii="Arial" w:eastAsia="Arial" w:hAnsi="Arial" w:cs="Arial"/>
          <w:color w:val="000000"/>
          <w:sz w:val="20"/>
          <w:szCs w:val="20"/>
        </w:rPr>
        <w:t xml:space="preserve">Les candidats s’assureront avant la constitution de leur pli que les fichiers transmis ne comportent pas de virus. Tout fichier constitutif de la candidature ou de l’offre devra être traité préalablement par le candidat par un anti-virus. En effet, la réception de tout fichier contenant un virus entraîne l’irrecevabilité de la candidature ou de l’offre. </w:t>
      </w:r>
    </w:p>
    <w:p w14:paraId="60122DC3" w14:textId="77777777" w:rsidR="001E5E81" w:rsidRPr="00CE16B1" w:rsidRDefault="001E5E81" w:rsidP="001E5E81">
      <w:pPr>
        <w:widowControl w:val="0"/>
        <w:jc w:val="both"/>
        <w:rPr>
          <w:rFonts w:ascii="Arial" w:eastAsia="Arial" w:hAnsi="Arial" w:cs="Arial"/>
          <w:color w:val="000000"/>
          <w:sz w:val="20"/>
          <w:szCs w:val="20"/>
        </w:rPr>
      </w:pPr>
      <w:r w:rsidRPr="00CE16B1">
        <w:rPr>
          <w:rFonts w:ascii="Arial" w:eastAsia="Arial" w:hAnsi="Arial" w:cs="Arial"/>
          <w:color w:val="000000"/>
          <w:sz w:val="20"/>
          <w:szCs w:val="20"/>
        </w:rPr>
        <w:t xml:space="preserve">Au moment de la commission d’ouverture des plis, la personne publique utilisera un antivirus. Si un virus est détecté, le pli sera considéré comme n’ayant pas été reçu, le candidat en sera averti grâce aux renseignements saisis lors de son Identification.  </w:t>
      </w:r>
    </w:p>
    <w:p w14:paraId="34726A42" w14:textId="77777777" w:rsidR="001E5E81" w:rsidRPr="00CE16B1" w:rsidRDefault="001E5E81" w:rsidP="001E5E81">
      <w:pPr>
        <w:widowControl w:val="0"/>
        <w:jc w:val="both"/>
        <w:rPr>
          <w:rFonts w:ascii="Arial" w:eastAsia="Arial" w:hAnsi="Arial" w:cs="Arial"/>
          <w:color w:val="000000"/>
          <w:sz w:val="20"/>
          <w:szCs w:val="20"/>
        </w:rPr>
      </w:pPr>
    </w:p>
    <w:p w14:paraId="485807D4" w14:textId="77777777" w:rsidR="001E5E81" w:rsidRPr="00A17D61" w:rsidRDefault="001E5E81" w:rsidP="00A17D61">
      <w:pPr>
        <w:jc w:val="both"/>
        <w:rPr>
          <w:rFonts w:ascii="Arial" w:hAnsi="Arial" w:cs="Arial"/>
          <w:b/>
          <w:bCs/>
          <w:sz w:val="20"/>
          <w:szCs w:val="20"/>
        </w:rPr>
      </w:pPr>
    </w:p>
    <w:p w14:paraId="3DEB3A06"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 </w:t>
      </w:r>
      <w:r w:rsidRPr="00A17D61">
        <w:rPr>
          <w:rFonts w:ascii="Arial" w:hAnsi="Arial" w:cs="Arial"/>
          <w:b/>
          <w:bCs/>
          <w:sz w:val="20"/>
          <w:szCs w:val="20"/>
        </w:rPr>
        <w:t>COPIE DE SAUVEGARDE :</w:t>
      </w:r>
      <w:r w:rsidRPr="00A17D61">
        <w:rPr>
          <w:rFonts w:ascii="Arial" w:hAnsi="Arial" w:cs="Arial"/>
          <w:sz w:val="20"/>
          <w:szCs w:val="20"/>
        </w:rPr>
        <w:t xml:space="preserve"> </w:t>
      </w:r>
    </w:p>
    <w:p w14:paraId="041DD3AC"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Suivant les dispositions de l’article de l’article </w:t>
      </w:r>
      <w:r w:rsidR="0081662E">
        <w:rPr>
          <w:rFonts w:ascii="Arial" w:hAnsi="Arial" w:cs="Arial"/>
          <w:sz w:val="20"/>
          <w:szCs w:val="20"/>
        </w:rPr>
        <w:t>R 2132-11 du Code de la Commande Publique,</w:t>
      </w:r>
      <w:r w:rsidRPr="00A17D61">
        <w:rPr>
          <w:rFonts w:ascii="Arial" w:hAnsi="Arial" w:cs="Arial"/>
          <w:sz w:val="20"/>
          <w:szCs w:val="20"/>
        </w:rPr>
        <w:t xml:space="preserve"> les opérateurs économiques qui transmettent leur candidature et leur offre par voie électronique, peuvent adresser au pouvoir adjudicateur, sur support papier ou sur support physique électronique, une copie de sauvegarde de ces documents avec mention complémentaire « COPIE DE SAUVEGARDE ». </w:t>
      </w:r>
    </w:p>
    <w:p w14:paraId="074E18A6" w14:textId="77777777" w:rsidR="00A17D61" w:rsidRPr="00A17D61" w:rsidRDefault="00A17D61" w:rsidP="00A17D61">
      <w:pPr>
        <w:jc w:val="both"/>
        <w:rPr>
          <w:rFonts w:ascii="Arial" w:hAnsi="Arial" w:cs="Arial"/>
          <w:sz w:val="20"/>
          <w:szCs w:val="20"/>
        </w:rPr>
      </w:pPr>
    </w:p>
    <w:p w14:paraId="5A143D65"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Cette copie ne peut être prise en considération que si elle est parvenue au pouvoir avant la date limite de remise des offres. Cette copie est transmise sous pli scellé à l’adresse figurant en page de garde du présent règlement de la consultation et comporte les mentions obligatoires suivantes : </w:t>
      </w:r>
    </w:p>
    <w:p w14:paraId="55842228"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 « Copie de sauvegarde », </w:t>
      </w:r>
    </w:p>
    <w:p w14:paraId="491F49E6"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 N° de la mise en concurrence, </w:t>
      </w:r>
    </w:p>
    <w:p w14:paraId="5062CF93"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 Nom ou dénomination du candidat. </w:t>
      </w:r>
    </w:p>
    <w:p w14:paraId="79C21E21" w14:textId="77777777" w:rsidR="00A17D61" w:rsidRPr="00A17D61" w:rsidRDefault="00A17D61" w:rsidP="00A17D61">
      <w:pPr>
        <w:jc w:val="both"/>
        <w:rPr>
          <w:rFonts w:ascii="Arial" w:hAnsi="Arial" w:cs="Arial"/>
          <w:sz w:val="20"/>
          <w:szCs w:val="20"/>
        </w:rPr>
      </w:pPr>
    </w:p>
    <w:p w14:paraId="270ACF20"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Conformément à l’arrêté précité, la copie de sauvegarde pourra être ouverte : </w:t>
      </w:r>
    </w:p>
    <w:p w14:paraId="64B8D145"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xml:space="preserve">-          Lorsqu’un programme informatique malveillant (virus) est détecté dans les documents relatifs à la candidature ou relatifs à l’offre transmis par voie électronique. </w:t>
      </w:r>
    </w:p>
    <w:p w14:paraId="21412B52"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          Ou lorsque les documents relatifs à la candidature ou relatifs à l’offre ont été transmis et ne sont pas parvenus dans le délai prescrit pour le dépôt (cf. article « date et heure limites de dépôt » ci-dessous) ou n’ont pu être ouverts.</w:t>
      </w:r>
    </w:p>
    <w:p w14:paraId="5C27A7CD" w14:textId="77777777" w:rsidR="00A17D61" w:rsidRPr="00A17D61" w:rsidRDefault="00A17D61" w:rsidP="00A17D61">
      <w:pPr>
        <w:jc w:val="both"/>
        <w:rPr>
          <w:rFonts w:ascii="Arial" w:hAnsi="Arial" w:cs="Arial"/>
          <w:sz w:val="20"/>
          <w:szCs w:val="20"/>
        </w:rPr>
      </w:pPr>
    </w:p>
    <w:p w14:paraId="785D5A75"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sym w:font="Wingdings" w:char="F0C4"/>
      </w:r>
      <w:r w:rsidRPr="00A17D61">
        <w:rPr>
          <w:rFonts w:ascii="Arial" w:hAnsi="Arial" w:cs="Arial"/>
          <w:sz w:val="20"/>
          <w:szCs w:val="20"/>
        </w:rPr>
        <w:t></w:t>
      </w:r>
      <w:r w:rsidRPr="00A17D61">
        <w:rPr>
          <w:rFonts w:ascii="Arial" w:hAnsi="Arial" w:cs="Arial"/>
          <w:b/>
          <w:sz w:val="20"/>
          <w:szCs w:val="20"/>
        </w:rPr>
        <w:t>DELAIS DE TRANSMISSION DES OFFRES PAR VOIE ELECTRONIQUE :</w:t>
      </w:r>
      <w:r w:rsidRPr="00A17D61">
        <w:rPr>
          <w:rFonts w:ascii="Arial" w:hAnsi="Arial" w:cs="Arial"/>
          <w:sz w:val="20"/>
          <w:szCs w:val="20"/>
        </w:rPr>
        <w:t xml:space="preserve"> </w:t>
      </w:r>
    </w:p>
    <w:p w14:paraId="3064256E" w14:textId="77777777" w:rsidR="00A17D61" w:rsidRPr="00A17D61" w:rsidRDefault="00A17D61" w:rsidP="00A17D61">
      <w:pPr>
        <w:jc w:val="both"/>
        <w:rPr>
          <w:rFonts w:ascii="Arial" w:hAnsi="Arial" w:cs="Arial"/>
          <w:sz w:val="20"/>
          <w:szCs w:val="20"/>
        </w:rPr>
      </w:pPr>
      <w:r w:rsidRPr="00A17D61">
        <w:rPr>
          <w:rFonts w:ascii="Arial" w:hAnsi="Arial" w:cs="Arial"/>
          <w:sz w:val="20"/>
          <w:szCs w:val="20"/>
        </w:rPr>
        <w:t>La transmission des offres par voie électronique doit pouvoir faire l'objet d'une date certaine de réception et d'un accusé de réception électronique avant la date limite indiquée en page de garde du présent Règlement de Consultation.</w:t>
      </w:r>
    </w:p>
    <w:p w14:paraId="0CFCA83C" w14:textId="77777777" w:rsidR="00A17D61" w:rsidRPr="00A17D61" w:rsidRDefault="00A17D61" w:rsidP="00A17D61">
      <w:pPr>
        <w:jc w:val="both"/>
        <w:rPr>
          <w:rFonts w:ascii="Arial" w:hAnsi="Arial" w:cs="Arial"/>
          <w:sz w:val="20"/>
          <w:szCs w:val="20"/>
        </w:rPr>
      </w:pPr>
    </w:p>
    <w:p w14:paraId="53CEACE9" w14:textId="77777777" w:rsidR="00A17D61" w:rsidRPr="00A17D61" w:rsidRDefault="00A17D61" w:rsidP="00A17D61">
      <w:pPr>
        <w:jc w:val="both"/>
        <w:rPr>
          <w:rFonts w:ascii="Arial" w:hAnsi="Arial" w:cs="Arial"/>
          <w:b/>
          <w:bCs/>
          <w:i/>
          <w:iCs/>
          <w:sz w:val="20"/>
          <w:szCs w:val="20"/>
        </w:rPr>
      </w:pPr>
      <w:r w:rsidRPr="00A17D61">
        <w:rPr>
          <w:rFonts w:ascii="Arial" w:hAnsi="Arial" w:cs="Arial"/>
          <w:b/>
          <w:bCs/>
          <w:i/>
          <w:iCs/>
          <w:sz w:val="20"/>
          <w:szCs w:val="20"/>
        </w:rPr>
        <w:t xml:space="preserve">ATTENTION : </w:t>
      </w:r>
      <w:r w:rsidRPr="00A17D61">
        <w:rPr>
          <w:rFonts w:ascii="Arial" w:hAnsi="Arial" w:cs="Arial"/>
          <w:bCs/>
          <w:iCs/>
          <w:sz w:val="20"/>
          <w:szCs w:val="20"/>
        </w:rPr>
        <w:t>L’attention des candidats est attirée sur la nécessité de prévoir un délai d’acheminement (transfert finalisé pour l’ensemble des fichiers sur la plateforme ainsi que pour leur authentification par signature électronique) suffisant, de manière à anticiper les aléas techniques et/ou le temps de téléchargement suffisant de l’ensemble des pièces constitutives des candidatures et offres. C’est en effet l’heure exacte de réception de l’offre électronique.</w:t>
      </w:r>
    </w:p>
    <w:p w14:paraId="3ACC3971" w14:textId="77777777" w:rsidR="009D77B5" w:rsidRPr="00FB7A85" w:rsidRDefault="009D77B5" w:rsidP="009D77B5">
      <w:pPr>
        <w:jc w:val="both"/>
        <w:rPr>
          <w:rFonts w:ascii="Arial" w:hAnsi="Arial" w:cs="Arial"/>
          <w:smallCaps/>
          <w:sz w:val="20"/>
          <w:szCs w:val="20"/>
        </w:rPr>
      </w:pPr>
    </w:p>
    <w:p w14:paraId="47C472E0" w14:textId="77777777" w:rsidR="000A6153" w:rsidRDefault="000A6153" w:rsidP="00382F8F">
      <w:pPr>
        <w:pStyle w:val="Titre2"/>
        <w:spacing w:before="0" w:after="0"/>
        <w:ind w:right="22"/>
        <w:jc w:val="both"/>
        <w:rPr>
          <w:bCs w:val="0"/>
          <w:i w:val="0"/>
          <w:sz w:val="20"/>
          <w:szCs w:val="20"/>
          <w:u w:val="single"/>
        </w:rPr>
      </w:pPr>
    </w:p>
    <w:p w14:paraId="5677D883" w14:textId="77777777" w:rsidR="00864D3C" w:rsidRDefault="00864D3C" w:rsidP="00382F8F">
      <w:pPr>
        <w:pStyle w:val="Titre2"/>
        <w:spacing w:before="0" w:after="0"/>
        <w:ind w:right="22"/>
        <w:jc w:val="both"/>
        <w:rPr>
          <w:bCs w:val="0"/>
          <w:i w:val="0"/>
          <w:caps/>
          <w:sz w:val="20"/>
          <w:szCs w:val="20"/>
          <w:u w:val="single"/>
        </w:rPr>
      </w:pPr>
      <w:r w:rsidRPr="00F15823">
        <w:rPr>
          <w:bCs w:val="0"/>
          <w:i w:val="0"/>
          <w:sz w:val="20"/>
          <w:szCs w:val="20"/>
          <w:u w:val="single"/>
        </w:rPr>
        <w:t xml:space="preserve">ARTICLE </w:t>
      </w:r>
      <w:r w:rsidR="00647373" w:rsidRPr="00F15823">
        <w:rPr>
          <w:bCs w:val="0"/>
          <w:i w:val="0"/>
          <w:sz w:val="20"/>
          <w:szCs w:val="20"/>
          <w:u w:val="single"/>
        </w:rPr>
        <w:t>9</w:t>
      </w:r>
      <w:r w:rsidR="00F55F4B" w:rsidRPr="00F15823">
        <w:rPr>
          <w:bCs w:val="0"/>
          <w:i w:val="0"/>
          <w:sz w:val="20"/>
          <w:szCs w:val="20"/>
        </w:rPr>
        <w:t xml:space="preserve"> -</w:t>
      </w:r>
      <w:r w:rsidRPr="00F15823">
        <w:rPr>
          <w:bCs w:val="0"/>
          <w:i w:val="0"/>
          <w:sz w:val="20"/>
          <w:szCs w:val="20"/>
        </w:rPr>
        <w:t xml:space="preserve"> </w:t>
      </w:r>
      <w:r w:rsidRPr="00F15823">
        <w:rPr>
          <w:bCs w:val="0"/>
          <w:i w:val="0"/>
          <w:caps/>
          <w:sz w:val="20"/>
          <w:szCs w:val="20"/>
          <w:u w:val="single"/>
        </w:rPr>
        <w:t xml:space="preserve">ATTRIBUTION </w:t>
      </w:r>
      <w:r w:rsidR="00AA491D" w:rsidRPr="00F15823">
        <w:rPr>
          <w:bCs w:val="0"/>
          <w:i w:val="0"/>
          <w:caps/>
          <w:sz w:val="20"/>
          <w:szCs w:val="20"/>
          <w:u w:val="single"/>
        </w:rPr>
        <w:t>PROVISOIRE</w:t>
      </w:r>
      <w:bookmarkEnd w:id="50"/>
    </w:p>
    <w:p w14:paraId="3F6D93AC" w14:textId="77777777" w:rsidR="00F917D0" w:rsidRPr="00F917D0" w:rsidRDefault="00F917D0" w:rsidP="00F917D0"/>
    <w:p w14:paraId="512FDEDA" w14:textId="77777777" w:rsidR="001F3831" w:rsidRPr="001F3831" w:rsidRDefault="001F3831" w:rsidP="001F3831">
      <w:pPr>
        <w:tabs>
          <w:tab w:val="left" w:pos="708"/>
        </w:tabs>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xml:space="preserve">Le Centre des monuments nationaux qui utilise le profil d’acheteur PLACE, peut ne plus demander les documents justificatifs pour l’attribution des marchés publics qui sont mis à disposition automatiquement dans la PLACE. </w:t>
      </w:r>
    </w:p>
    <w:p w14:paraId="34852770" w14:textId="77777777" w:rsidR="001F3831" w:rsidRPr="001F3831" w:rsidRDefault="001F3831" w:rsidP="001F3831">
      <w:pPr>
        <w:tabs>
          <w:tab w:val="left" w:pos="708"/>
        </w:tabs>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xml:space="preserve">Ainsi, </w:t>
      </w:r>
      <w:r w:rsidRPr="001F3831">
        <w:rPr>
          <w:rFonts w:ascii="Arial" w:eastAsia="Calibri" w:hAnsi="Arial" w:cs="Arial"/>
          <w:sz w:val="20"/>
          <w:szCs w:val="20"/>
          <w:u w:val="single"/>
          <w:lang w:eastAsia="en-US"/>
        </w:rPr>
        <w:t>les soumissionnaires peuvent renseigner leur numéro SIRET lors de leur candidature sur la plateforme la PLACE</w:t>
      </w:r>
      <w:r w:rsidRPr="001F3831">
        <w:rPr>
          <w:rFonts w:ascii="Arial" w:eastAsia="Calibri" w:hAnsi="Arial" w:cs="Arial"/>
          <w:sz w:val="20"/>
          <w:szCs w:val="20"/>
          <w:lang w:eastAsia="en-US"/>
        </w:rPr>
        <w:t>. Le pouvoir adjudicateur pourra ainsi obtenir les documents visés par l’arrêté du 29 mars 2019: les attestations et certificats délivrés par les administrations et organismes compétents prouvant que les obligations fiscales et sociales ont été satisfaites.</w:t>
      </w:r>
    </w:p>
    <w:p w14:paraId="7346D025" w14:textId="77777777" w:rsidR="001F3831" w:rsidRPr="001F3831" w:rsidRDefault="001F3831" w:rsidP="001F3831">
      <w:pPr>
        <w:tabs>
          <w:tab w:val="left" w:pos="708"/>
        </w:tabs>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xml:space="preserve">En cas de groupement, le numéro de chacun des membres du groupement pourra être renseigné. </w:t>
      </w:r>
    </w:p>
    <w:p w14:paraId="7EAC212F" w14:textId="77777777" w:rsidR="001F3831" w:rsidRPr="001F3831" w:rsidRDefault="001F3831" w:rsidP="001F3831">
      <w:pPr>
        <w:tabs>
          <w:tab w:val="left" w:pos="708"/>
        </w:tabs>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En cas d'impossibilité de se procurer les certificats ci-dessus directement auprès des administrations ou organismes, l'acheteur en demande communication au soumissionnaire dans le courrier l'informant que son offre est susceptible d'être retenue. Le soumissionnaire établi à l'étranger produit des certificats établis par les administrations et organismes du pays d'origine.</w:t>
      </w:r>
    </w:p>
    <w:p w14:paraId="2C82111F" w14:textId="77777777" w:rsidR="001F3831" w:rsidRPr="001F3831" w:rsidRDefault="001F3831" w:rsidP="001F3831">
      <w:pPr>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Conformément aux articles R 2143-6 à R2143-16 et R2144-2 à R2144-7 du Code de la Commande Publique, le soumissionnaire, auquel il est envisagé d’attribuer le marché, devra produire (s’il ne l’a pas déjà fait dans son offre) :</w:t>
      </w:r>
    </w:p>
    <w:p w14:paraId="14D78E48" w14:textId="77777777" w:rsidR="001F3831" w:rsidRPr="001F3831" w:rsidRDefault="001F3831" w:rsidP="001F3831">
      <w:pPr>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Un extrait de l’inscription au RCS (K ou K-bis) délivré par les services du greffe du tribunal de commerce, datant de moins de 3 mois ;</w:t>
      </w:r>
    </w:p>
    <w:p w14:paraId="2C7A2697" w14:textId="77777777" w:rsidR="001F3831" w:rsidRPr="001F3831" w:rsidRDefault="001F3831" w:rsidP="001F3831">
      <w:pPr>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xml:space="preserve">- Une attestation d’assurance conforme aux exigences du marché (plus une attestation d’assurance décennale lorsque le marché a pour objet la construction d’un ouvrage) ; </w:t>
      </w:r>
    </w:p>
    <w:p w14:paraId="65273ECD" w14:textId="77777777" w:rsidR="001F3831" w:rsidRPr="001F3831" w:rsidRDefault="001F3831" w:rsidP="001F3831">
      <w:pPr>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6 mois (articles D. 8222-5 1° du code du travail et D. 243-15 du code de sécurité sociale) ; le candidat établi à l'étranger produit un certificat établi par les administrations et organismes de son pays d'origine ou d'établissement.</w:t>
      </w:r>
    </w:p>
    <w:p w14:paraId="2DA13769" w14:textId="77777777" w:rsidR="001F3831" w:rsidRPr="001F3831" w:rsidRDefault="001F3831" w:rsidP="001F3831">
      <w:pPr>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xml:space="preserve">- Les attestations et certificats délivrés par les administrations et organismes compétents prouvant que les obligations fiscales ont été satisfaites ; </w:t>
      </w:r>
    </w:p>
    <w:p w14:paraId="1CD77111" w14:textId="77777777" w:rsidR="001F3831" w:rsidRPr="001F3831" w:rsidRDefault="001F3831" w:rsidP="001F3831">
      <w:pPr>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Le certificat de l’AGEFIPH attestant de la régularité de la situation de l’employeur au regard de l’obligation d’emploi des travailleurs handicapés prévu aux articles L. 5212-2 à L. 5212-5 du code du travail (dans le cas où l’effectif de votre entreprise st inférieur à 20 salariés, une attestation sur l’honneur de l’effectif de la société suffira) ;</w:t>
      </w:r>
    </w:p>
    <w:p w14:paraId="10195C51" w14:textId="77777777" w:rsidR="001F3831" w:rsidRPr="001F3831" w:rsidRDefault="001F3831" w:rsidP="001F3831">
      <w:pPr>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Le certificat de cotisation retraite délivré par l’organisme Pro BTP (le cas échéant)</w:t>
      </w:r>
    </w:p>
    <w:p w14:paraId="37F73950" w14:textId="77777777" w:rsidR="001F3831" w:rsidRPr="001F3831" w:rsidRDefault="001F3831" w:rsidP="001F3831">
      <w:pPr>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La liste nominative des salariés étrangers soumis à autorisation de travail (dans le cas où votre entreprise n’emploie pas de salariés étrangers soumis à cette autorisation, une attestation sur l’honneur suffira) ;</w:t>
      </w:r>
    </w:p>
    <w:p w14:paraId="225E7A25" w14:textId="7CEDAE49" w:rsidR="001F3831" w:rsidRPr="001F3831" w:rsidRDefault="001F3831" w:rsidP="001F3831">
      <w:pPr>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xml:space="preserve">Le candidat désigné comme attributaire sera invité à remettre les documents administratifs directement sur la plateforme </w:t>
      </w:r>
      <w:r w:rsidRPr="001F3831">
        <w:rPr>
          <w:rFonts w:ascii="Arial" w:eastAsia="Calibri" w:hAnsi="Arial" w:cs="Arial"/>
          <w:color w:val="0070C0"/>
          <w:sz w:val="20"/>
          <w:szCs w:val="20"/>
          <w:u w:val="single"/>
          <w:lang w:eastAsia="en-US"/>
        </w:rPr>
        <w:t>e-attestations</w:t>
      </w:r>
      <w:r w:rsidRPr="001F3831">
        <w:rPr>
          <w:rFonts w:ascii="Arial" w:eastAsia="Calibri" w:hAnsi="Arial" w:cs="Arial"/>
          <w:color w:val="0070C0"/>
          <w:sz w:val="20"/>
          <w:szCs w:val="20"/>
          <w:lang w:eastAsia="en-US"/>
        </w:rPr>
        <w:t xml:space="preserve"> </w:t>
      </w:r>
      <w:r w:rsidRPr="001F3831">
        <w:rPr>
          <w:rFonts w:ascii="Arial" w:eastAsia="Calibri" w:hAnsi="Arial" w:cs="Arial"/>
          <w:sz w:val="20"/>
          <w:szCs w:val="20"/>
          <w:lang w:eastAsia="en-US"/>
        </w:rPr>
        <w:t>afin de respecter les conditions légales et réglementaires d’exécution des marchés publics.</w:t>
      </w:r>
    </w:p>
    <w:p w14:paraId="1D80AD3E" w14:textId="77777777" w:rsidR="001F3831" w:rsidRPr="001F3831" w:rsidRDefault="001F3831" w:rsidP="001F3831">
      <w:pPr>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Le marché ne pourra être notifié que lorsque l’attributaire aura produit au représentant du pouvoir adjudicateur les documents administratifs mentionnés ci-avant. Le délai imparti par le pouvoir adjudicateur à l’attributaire pour remettre ces documents sera indiqué dans le courriel l’informant qu’il est pressenti pour réaliser les prestations du marché ; ce délai ne pourra être supérieur à 10 jours calendaires.</w:t>
      </w:r>
    </w:p>
    <w:p w14:paraId="6C82E828" w14:textId="148A5F31" w:rsidR="001F3831" w:rsidRDefault="001F3831" w:rsidP="001F3831">
      <w:pPr>
        <w:spacing w:after="160" w:line="259" w:lineRule="auto"/>
        <w:jc w:val="both"/>
        <w:rPr>
          <w:rFonts w:ascii="Arial" w:eastAsia="Calibri" w:hAnsi="Arial" w:cs="Arial"/>
          <w:sz w:val="20"/>
          <w:szCs w:val="20"/>
          <w:lang w:eastAsia="en-US"/>
        </w:rPr>
      </w:pPr>
      <w:r w:rsidRPr="001F3831">
        <w:rPr>
          <w:rFonts w:ascii="Arial" w:eastAsia="Calibri" w:hAnsi="Arial" w:cs="Arial"/>
          <w:sz w:val="20"/>
          <w:szCs w:val="20"/>
          <w:lang w:eastAsia="en-US"/>
        </w:rPr>
        <w:t>A défaut de réponse dans le délai imparti, ou en cas de fourniture de documents non valables, l’offre du candidat provisoirement retenu est écartée au profit du candidat arrivant à sa suite selon le classement établi dans le rapport d’analyse des offres. Ce dernier se verra attribuer le marché de façon provisoire sous réserve de produire ces mêmes documents dans les mêmes conditions de forme et de délai.</w:t>
      </w:r>
    </w:p>
    <w:p w14:paraId="140DD3C9" w14:textId="77777777" w:rsidR="00DF3FC8" w:rsidRDefault="00DF3FC8" w:rsidP="00382F8F">
      <w:pPr>
        <w:pStyle w:val="Titre2"/>
        <w:spacing w:before="0" w:after="0"/>
        <w:ind w:right="22"/>
        <w:jc w:val="both"/>
        <w:rPr>
          <w:bCs w:val="0"/>
          <w:i w:val="0"/>
          <w:sz w:val="20"/>
          <w:szCs w:val="20"/>
          <w:u w:val="single"/>
        </w:rPr>
      </w:pPr>
      <w:bookmarkStart w:id="51" w:name="_Toc251937759"/>
    </w:p>
    <w:p w14:paraId="44ED245D" w14:textId="4F8DF571" w:rsidR="00702AC3" w:rsidRPr="00F15823" w:rsidRDefault="00702AC3" w:rsidP="00382F8F">
      <w:pPr>
        <w:pStyle w:val="Titre2"/>
        <w:spacing w:before="0" w:after="0"/>
        <w:ind w:right="22"/>
        <w:jc w:val="both"/>
        <w:rPr>
          <w:bCs w:val="0"/>
          <w:i w:val="0"/>
          <w:sz w:val="20"/>
          <w:szCs w:val="20"/>
          <w:u w:val="single"/>
        </w:rPr>
      </w:pPr>
      <w:r w:rsidRPr="00BA21E4">
        <w:rPr>
          <w:bCs w:val="0"/>
          <w:i w:val="0"/>
          <w:sz w:val="20"/>
          <w:szCs w:val="20"/>
          <w:u w:val="single"/>
        </w:rPr>
        <w:t xml:space="preserve">ARTICLE </w:t>
      </w:r>
      <w:r w:rsidR="00647373" w:rsidRPr="00BA21E4">
        <w:rPr>
          <w:bCs w:val="0"/>
          <w:i w:val="0"/>
          <w:sz w:val="20"/>
          <w:szCs w:val="20"/>
          <w:u w:val="single"/>
        </w:rPr>
        <w:t>10</w:t>
      </w:r>
      <w:r w:rsidR="002D1E40" w:rsidRPr="00BA21E4">
        <w:rPr>
          <w:bCs w:val="0"/>
          <w:i w:val="0"/>
          <w:sz w:val="20"/>
          <w:szCs w:val="20"/>
        </w:rPr>
        <w:t xml:space="preserve"> -</w:t>
      </w:r>
      <w:r w:rsidRPr="00BA21E4">
        <w:rPr>
          <w:bCs w:val="0"/>
          <w:i w:val="0"/>
          <w:sz w:val="20"/>
          <w:szCs w:val="20"/>
        </w:rPr>
        <w:t xml:space="preserve"> </w:t>
      </w:r>
      <w:r w:rsidRPr="00BA21E4">
        <w:rPr>
          <w:bCs w:val="0"/>
          <w:i w:val="0"/>
          <w:caps/>
          <w:sz w:val="20"/>
          <w:szCs w:val="20"/>
          <w:u w:val="single"/>
        </w:rPr>
        <w:t>VISITE DES LIEUX</w:t>
      </w:r>
      <w:bookmarkEnd w:id="51"/>
    </w:p>
    <w:p w14:paraId="5898CE7D" w14:textId="77777777" w:rsidR="0010251F" w:rsidRPr="00F15823" w:rsidRDefault="0010251F" w:rsidP="00382F8F">
      <w:pPr>
        <w:jc w:val="both"/>
        <w:rPr>
          <w:rFonts w:ascii="Arial" w:hAnsi="Arial" w:cs="Arial"/>
          <w:bCs/>
          <w:color w:val="FF0000"/>
          <w:sz w:val="20"/>
          <w:szCs w:val="20"/>
        </w:rPr>
      </w:pPr>
    </w:p>
    <w:p w14:paraId="79366EEB" w14:textId="17BD5928" w:rsidR="008D2E8B" w:rsidRPr="00F15823" w:rsidRDefault="004262E5" w:rsidP="00382F8F">
      <w:pPr>
        <w:pStyle w:val="RedTxt"/>
        <w:jc w:val="both"/>
        <w:rPr>
          <w:b/>
          <w:sz w:val="20"/>
          <w:szCs w:val="20"/>
        </w:rPr>
      </w:pPr>
      <w:r w:rsidRPr="00F15823">
        <w:rPr>
          <w:b/>
          <w:sz w:val="20"/>
          <w:szCs w:val="20"/>
        </w:rPr>
        <w:t xml:space="preserve">La visite du site est </w:t>
      </w:r>
      <w:r w:rsidR="00BA21E4" w:rsidRPr="00BA21E4">
        <w:rPr>
          <w:b/>
          <w:sz w:val="20"/>
          <w:szCs w:val="20"/>
          <w:u w:val="single"/>
        </w:rPr>
        <w:t>obligatoire</w:t>
      </w:r>
      <w:r w:rsidR="00BA21E4">
        <w:rPr>
          <w:b/>
          <w:sz w:val="20"/>
          <w:szCs w:val="20"/>
        </w:rPr>
        <w:t xml:space="preserve"> (</w:t>
      </w:r>
      <w:r w:rsidR="0018154A" w:rsidRPr="00F15823">
        <w:rPr>
          <w:b/>
          <w:sz w:val="20"/>
          <w:szCs w:val="20"/>
        </w:rPr>
        <w:t>certificat de visite joint au présent règlement)</w:t>
      </w:r>
      <w:r w:rsidR="000A6153">
        <w:rPr>
          <w:b/>
          <w:sz w:val="20"/>
          <w:szCs w:val="20"/>
        </w:rPr>
        <w:t>.</w:t>
      </w:r>
    </w:p>
    <w:p w14:paraId="384A2196" w14:textId="77777777" w:rsidR="002D1E40" w:rsidRPr="00F15823" w:rsidRDefault="002D1E40" w:rsidP="00382F8F">
      <w:pPr>
        <w:pStyle w:val="Corpsdetexte2"/>
        <w:rPr>
          <w:rFonts w:ascii="Arial" w:hAnsi="Arial" w:cs="Arial"/>
        </w:rPr>
      </w:pPr>
    </w:p>
    <w:p w14:paraId="0EF746D8" w14:textId="77777777" w:rsidR="00061519" w:rsidRPr="00F15823" w:rsidRDefault="00061519" w:rsidP="00382F8F">
      <w:pPr>
        <w:pStyle w:val="Corpsdetexte2"/>
        <w:rPr>
          <w:rFonts w:ascii="Arial" w:hAnsi="Arial" w:cs="Arial"/>
        </w:rPr>
      </w:pPr>
      <w:r w:rsidRPr="00F15823">
        <w:rPr>
          <w:rFonts w:ascii="Arial" w:hAnsi="Arial" w:cs="Arial"/>
        </w:rPr>
        <w:t xml:space="preserve">En effet, </w:t>
      </w:r>
      <w:r w:rsidR="00961BF5" w:rsidRPr="00F15823">
        <w:rPr>
          <w:rFonts w:ascii="Arial" w:hAnsi="Arial" w:cs="Arial"/>
        </w:rPr>
        <w:t>a</w:t>
      </w:r>
      <w:r w:rsidRPr="00F15823">
        <w:rPr>
          <w:rFonts w:ascii="Arial" w:hAnsi="Arial" w:cs="Arial"/>
        </w:rPr>
        <w:t xml:space="preserve">ucune </w:t>
      </w:r>
      <w:r w:rsidR="001A4E8F" w:rsidRPr="00F15823">
        <w:rPr>
          <w:rFonts w:ascii="Arial" w:hAnsi="Arial" w:cs="Arial"/>
        </w:rPr>
        <w:t>réserve pour méconnaissance des lieux ou des équipements ne se</w:t>
      </w:r>
      <w:r w:rsidR="000F3A10" w:rsidRPr="00F15823">
        <w:rPr>
          <w:rFonts w:ascii="Arial" w:hAnsi="Arial" w:cs="Arial"/>
        </w:rPr>
        <w:t>ra acceptée.</w:t>
      </w:r>
      <w:r w:rsidR="00B25ED5" w:rsidRPr="00F15823">
        <w:rPr>
          <w:rFonts w:ascii="Arial" w:hAnsi="Arial" w:cs="Arial"/>
        </w:rPr>
        <w:t xml:space="preserve"> </w:t>
      </w:r>
    </w:p>
    <w:p w14:paraId="3F658DA8" w14:textId="77777777" w:rsidR="000A6153" w:rsidRDefault="000A6153" w:rsidP="00382F8F">
      <w:pPr>
        <w:pStyle w:val="Corpsdetexte2"/>
        <w:rPr>
          <w:rFonts w:ascii="Arial" w:hAnsi="Arial" w:cs="Arial"/>
        </w:rPr>
      </w:pPr>
    </w:p>
    <w:p w14:paraId="35F840EC" w14:textId="77777777" w:rsidR="00E72B2D" w:rsidRPr="00F15823" w:rsidRDefault="0066008D" w:rsidP="00382F8F">
      <w:pPr>
        <w:pStyle w:val="Corpsdetexte2"/>
        <w:rPr>
          <w:rFonts w:ascii="Arial" w:hAnsi="Arial" w:cs="Arial"/>
        </w:rPr>
      </w:pPr>
      <w:r>
        <w:rPr>
          <w:rFonts w:ascii="Arial" w:hAnsi="Arial" w:cs="Arial"/>
        </w:rPr>
        <w:t xml:space="preserve">Les candidats devront </w:t>
      </w:r>
      <w:r w:rsidR="000F3A10" w:rsidRPr="00F15823">
        <w:rPr>
          <w:rFonts w:ascii="Arial" w:hAnsi="Arial" w:cs="Arial"/>
        </w:rPr>
        <w:t>prendre connaissance du lieu d’exécution des travaux et de l’état visuel des ouvrages objets du présent marché.</w:t>
      </w:r>
    </w:p>
    <w:p w14:paraId="0FDF5DE0" w14:textId="77777777" w:rsidR="002D1E40" w:rsidRPr="00F15823" w:rsidRDefault="002D1E40" w:rsidP="00382F8F">
      <w:pPr>
        <w:pStyle w:val="Corpsdetexte2"/>
        <w:rPr>
          <w:rFonts w:ascii="Arial" w:hAnsi="Arial" w:cs="Arial"/>
        </w:rPr>
      </w:pPr>
    </w:p>
    <w:p w14:paraId="07212070" w14:textId="77777777" w:rsidR="0018154A" w:rsidRPr="00F15823" w:rsidRDefault="00DB0455" w:rsidP="00382F8F">
      <w:pPr>
        <w:jc w:val="both"/>
        <w:rPr>
          <w:rFonts w:ascii="Arial" w:hAnsi="Arial" w:cs="Arial"/>
          <w:sz w:val="20"/>
          <w:szCs w:val="20"/>
        </w:rPr>
      </w:pPr>
      <w:r w:rsidRPr="00F15823">
        <w:rPr>
          <w:rFonts w:ascii="Arial" w:hAnsi="Arial" w:cs="Arial"/>
          <w:sz w:val="20"/>
          <w:szCs w:val="20"/>
        </w:rPr>
        <w:t>Pour prendre rendez-vous, l</w:t>
      </w:r>
      <w:r w:rsidR="0018154A" w:rsidRPr="00F15823">
        <w:rPr>
          <w:rFonts w:ascii="Arial" w:hAnsi="Arial" w:cs="Arial"/>
          <w:sz w:val="20"/>
          <w:szCs w:val="20"/>
        </w:rPr>
        <w:t xml:space="preserve">es candidats doivent s’adresser </w:t>
      </w:r>
      <w:r w:rsidR="0018154A" w:rsidRPr="00F15823">
        <w:rPr>
          <w:rFonts w:ascii="Arial" w:hAnsi="Arial" w:cs="Arial"/>
          <w:b/>
          <w:bCs/>
          <w:sz w:val="20"/>
          <w:szCs w:val="20"/>
        </w:rPr>
        <w:t xml:space="preserve">par </w:t>
      </w:r>
      <w:r w:rsidR="00CB2ECB">
        <w:rPr>
          <w:rFonts w:ascii="Arial" w:hAnsi="Arial" w:cs="Arial"/>
          <w:b/>
          <w:bCs/>
          <w:sz w:val="20"/>
          <w:szCs w:val="20"/>
        </w:rPr>
        <w:t>courriels</w:t>
      </w:r>
      <w:r w:rsidR="0018154A" w:rsidRPr="00F15823">
        <w:rPr>
          <w:rFonts w:ascii="Arial" w:hAnsi="Arial" w:cs="Arial"/>
          <w:b/>
          <w:bCs/>
          <w:sz w:val="20"/>
          <w:szCs w:val="20"/>
        </w:rPr>
        <w:t xml:space="preserve"> exclusivement </w:t>
      </w:r>
      <w:r w:rsidR="0018154A" w:rsidRPr="00F15823">
        <w:rPr>
          <w:rFonts w:ascii="Arial" w:hAnsi="Arial" w:cs="Arial"/>
          <w:sz w:val="20"/>
          <w:szCs w:val="20"/>
        </w:rPr>
        <w:t>à :</w:t>
      </w:r>
    </w:p>
    <w:p w14:paraId="1CE615CC" w14:textId="77777777" w:rsidR="0018154A" w:rsidRPr="00F15823" w:rsidRDefault="0018154A" w:rsidP="00382F8F">
      <w:pPr>
        <w:jc w:val="both"/>
        <w:rPr>
          <w:rFonts w:ascii="Arial" w:hAnsi="Arial" w:cs="Arial"/>
          <w:sz w:val="20"/>
          <w:szCs w:val="20"/>
        </w:rPr>
      </w:pPr>
    </w:p>
    <w:p w14:paraId="1DB57EF2" w14:textId="77777777" w:rsidR="00C16A7C" w:rsidRPr="00F15823" w:rsidRDefault="00C16A7C" w:rsidP="00C16A7C">
      <w:pPr>
        <w:jc w:val="both"/>
        <w:rPr>
          <w:rFonts w:ascii="Arial" w:hAnsi="Arial" w:cs="Arial"/>
          <w:sz w:val="20"/>
          <w:szCs w:val="20"/>
        </w:rPr>
      </w:pPr>
    </w:p>
    <w:p w14:paraId="56D3BD9D" w14:textId="77777777" w:rsidR="00C16A7C" w:rsidRPr="00CB2ECB" w:rsidRDefault="001D0480" w:rsidP="00C16A7C">
      <w:pPr>
        <w:numPr>
          <w:ilvl w:val="0"/>
          <w:numId w:val="3"/>
        </w:numPr>
        <w:jc w:val="both"/>
        <w:rPr>
          <w:rFonts w:ascii="Arial" w:hAnsi="Arial" w:cs="Arial"/>
          <w:sz w:val="20"/>
          <w:szCs w:val="20"/>
          <w:highlight w:val="lightGray"/>
        </w:rPr>
      </w:pPr>
      <w:hyperlink r:id="rId17" w:history="1">
        <w:r w:rsidR="00C16A7C" w:rsidRPr="006B1B4C">
          <w:rPr>
            <w:rStyle w:val="Lienhypertexte"/>
            <w:rFonts w:ascii="Arial" w:hAnsi="Arial" w:cs="Arial"/>
            <w:sz w:val="20"/>
            <w:szCs w:val="20"/>
          </w:rPr>
          <w:t>guillaume.de-boisgrollier@monuments-nationaux.fr</w:t>
        </w:r>
      </w:hyperlink>
    </w:p>
    <w:p w14:paraId="21408325" w14:textId="06C7AF73" w:rsidR="00CB2ECB" w:rsidRPr="00CB2ECB" w:rsidRDefault="00C16A7C" w:rsidP="00CB2ECB">
      <w:pPr>
        <w:ind w:left="360"/>
        <w:jc w:val="both"/>
        <w:rPr>
          <w:rFonts w:ascii="Arial" w:hAnsi="Arial" w:cs="Arial"/>
          <w:sz w:val="20"/>
          <w:szCs w:val="20"/>
          <w:highlight w:val="lightGray"/>
        </w:rPr>
      </w:pPr>
      <w:r>
        <w:t>et</w:t>
      </w:r>
    </w:p>
    <w:p w14:paraId="42F3F72F" w14:textId="3079ED45" w:rsidR="00CB2ECB" w:rsidRPr="00BA21E4" w:rsidRDefault="001D0480" w:rsidP="00382F8F">
      <w:pPr>
        <w:numPr>
          <w:ilvl w:val="0"/>
          <w:numId w:val="3"/>
        </w:numPr>
        <w:jc w:val="both"/>
        <w:rPr>
          <w:rFonts w:ascii="Arial" w:hAnsi="Arial" w:cs="Arial"/>
          <w:sz w:val="20"/>
          <w:szCs w:val="20"/>
          <w:highlight w:val="lightGray"/>
        </w:rPr>
      </w:pPr>
      <w:hyperlink r:id="rId18" w:history="1">
        <w:r w:rsidR="00C16A7C" w:rsidRPr="006F035B">
          <w:rPr>
            <w:rStyle w:val="Lienhypertexte"/>
            <w:rFonts w:ascii="Arial" w:hAnsi="Arial" w:cs="Arial"/>
            <w:sz w:val="20"/>
            <w:szCs w:val="20"/>
          </w:rPr>
          <w:t>virginie.deveze@monuments-nationaux.fr</w:t>
        </w:r>
      </w:hyperlink>
    </w:p>
    <w:p w14:paraId="4D4E002F" w14:textId="77777777" w:rsidR="00BA21E4" w:rsidRDefault="00BA21E4" w:rsidP="00BA21E4">
      <w:pPr>
        <w:jc w:val="both"/>
        <w:rPr>
          <w:rFonts w:ascii="Arial" w:hAnsi="Arial" w:cs="Arial"/>
          <w:sz w:val="20"/>
          <w:szCs w:val="20"/>
        </w:rPr>
      </w:pPr>
    </w:p>
    <w:p w14:paraId="2E6B6C14" w14:textId="77777777" w:rsidR="00BA21E4" w:rsidRDefault="00BA21E4" w:rsidP="00BA21E4">
      <w:pPr>
        <w:jc w:val="both"/>
        <w:rPr>
          <w:rFonts w:ascii="Arial" w:hAnsi="Arial" w:cs="Arial"/>
          <w:sz w:val="20"/>
          <w:szCs w:val="20"/>
        </w:rPr>
      </w:pPr>
      <w:r>
        <w:rPr>
          <w:rFonts w:ascii="Arial" w:hAnsi="Arial" w:cs="Arial"/>
          <w:sz w:val="20"/>
          <w:szCs w:val="20"/>
        </w:rPr>
        <w:t xml:space="preserve">avec copie à </w:t>
      </w:r>
      <w:hyperlink r:id="rId19" w:history="1">
        <w:r w:rsidRPr="00E10401">
          <w:rPr>
            <w:rStyle w:val="Lienhypertexte"/>
            <w:rFonts w:ascii="Arial" w:hAnsi="Arial" w:cs="Arial"/>
            <w:sz w:val="20"/>
            <w:szCs w:val="20"/>
          </w:rPr>
          <w:t>orane.colomb@monuments-nationaux.fr</w:t>
        </w:r>
      </w:hyperlink>
    </w:p>
    <w:p w14:paraId="4469EB0F" w14:textId="77777777" w:rsidR="00BA21E4" w:rsidRPr="00F15823" w:rsidRDefault="00BA21E4" w:rsidP="00BA21E4">
      <w:pPr>
        <w:jc w:val="both"/>
        <w:rPr>
          <w:rFonts w:ascii="Arial" w:hAnsi="Arial" w:cs="Arial"/>
          <w:sz w:val="20"/>
          <w:szCs w:val="20"/>
          <w:highlight w:val="lightGray"/>
        </w:rPr>
      </w:pPr>
    </w:p>
    <w:p w14:paraId="245EB0A0" w14:textId="77777777" w:rsidR="0018154A" w:rsidRPr="00F15823" w:rsidRDefault="0018154A" w:rsidP="00382F8F">
      <w:pPr>
        <w:jc w:val="both"/>
        <w:rPr>
          <w:rFonts w:ascii="Arial" w:hAnsi="Arial" w:cs="Arial"/>
          <w:sz w:val="20"/>
          <w:szCs w:val="20"/>
        </w:rPr>
      </w:pPr>
    </w:p>
    <w:p w14:paraId="5FAAA8D7" w14:textId="10495E42" w:rsidR="0018154A" w:rsidRDefault="0018154A" w:rsidP="00382F8F">
      <w:pPr>
        <w:jc w:val="both"/>
        <w:rPr>
          <w:rFonts w:ascii="Arial" w:hAnsi="Arial" w:cs="Arial"/>
          <w:sz w:val="20"/>
          <w:szCs w:val="20"/>
        </w:rPr>
      </w:pPr>
      <w:r w:rsidRPr="00F15823">
        <w:rPr>
          <w:rFonts w:ascii="Arial" w:hAnsi="Arial" w:cs="Arial"/>
          <w:sz w:val="20"/>
          <w:szCs w:val="20"/>
        </w:rPr>
        <w:t>Les candidats seront alors informés de la date de visite du site et des bâtiments.</w:t>
      </w:r>
    </w:p>
    <w:p w14:paraId="69B1C94A" w14:textId="4C3C672E" w:rsidR="00F26856" w:rsidRDefault="00F26856" w:rsidP="00382F8F">
      <w:pPr>
        <w:jc w:val="both"/>
        <w:rPr>
          <w:rFonts w:ascii="Arial" w:hAnsi="Arial" w:cs="Arial"/>
          <w:sz w:val="20"/>
          <w:szCs w:val="20"/>
        </w:rPr>
      </w:pPr>
    </w:p>
    <w:p w14:paraId="444F3038" w14:textId="40CA047C" w:rsidR="00F26856" w:rsidRDefault="00F26856" w:rsidP="00382F8F">
      <w:pPr>
        <w:jc w:val="both"/>
        <w:rPr>
          <w:rFonts w:ascii="Arial" w:hAnsi="Arial" w:cs="Arial"/>
          <w:sz w:val="20"/>
          <w:szCs w:val="20"/>
        </w:rPr>
      </w:pPr>
      <w:r>
        <w:rPr>
          <w:rFonts w:ascii="Arial" w:hAnsi="Arial" w:cs="Arial"/>
          <w:sz w:val="20"/>
          <w:szCs w:val="20"/>
        </w:rPr>
        <w:t xml:space="preserve">L’attestation de visite pourra être remplacée par tout autre document permettant au candidat d’attester de sa bonne connaissance du site. </w:t>
      </w:r>
    </w:p>
    <w:p w14:paraId="38C56BD5" w14:textId="77777777" w:rsidR="00C505CD" w:rsidRDefault="00C505CD" w:rsidP="00382F8F">
      <w:pPr>
        <w:jc w:val="both"/>
        <w:rPr>
          <w:rFonts w:ascii="Arial" w:hAnsi="Arial" w:cs="Arial"/>
          <w:sz w:val="20"/>
          <w:szCs w:val="20"/>
        </w:rPr>
      </w:pPr>
    </w:p>
    <w:p w14:paraId="311C1B38" w14:textId="77777777" w:rsidR="0018154A" w:rsidRDefault="0018154A" w:rsidP="00382F8F">
      <w:pPr>
        <w:pStyle w:val="RedTxt"/>
        <w:jc w:val="both"/>
        <w:rPr>
          <w:sz w:val="20"/>
          <w:szCs w:val="20"/>
        </w:rPr>
      </w:pPr>
    </w:p>
    <w:p w14:paraId="1E4D0864" w14:textId="77777777" w:rsidR="00A76365" w:rsidRPr="00F15823" w:rsidRDefault="00691131" w:rsidP="00382F8F">
      <w:pPr>
        <w:pStyle w:val="Titre2"/>
        <w:spacing w:before="0" w:after="0"/>
        <w:ind w:right="23"/>
        <w:jc w:val="both"/>
        <w:rPr>
          <w:bCs w:val="0"/>
          <w:i w:val="0"/>
          <w:sz w:val="20"/>
          <w:szCs w:val="20"/>
          <w:u w:val="single"/>
        </w:rPr>
      </w:pPr>
      <w:bookmarkStart w:id="52" w:name="_Toc169931271"/>
      <w:bookmarkStart w:id="53" w:name="_Toc251937760"/>
      <w:r w:rsidRPr="00F15823">
        <w:rPr>
          <w:bCs w:val="0"/>
          <w:i w:val="0"/>
          <w:sz w:val="20"/>
          <w:szCs w:val="20"/>
          <w:u w:val="single"/>
        </w:rPr>
        <w:t>AR</w:t>
      </w:r>
      <w:r w:rsidR="00A76365" w:rsidRPr="00F15823">
        <w:rPr>
          <w:bCs w:val="0"/>
          <w:i w:val="0"/>
          <w:sz w:val="20"/>
          <w:szCs w:val="20"/>
          <w:u w:val="single"/>
        </w:rPr>
        <w:t xml:space="preserve">TICLE </w:t>
      </w:r>
      <w:r w:rsidR="00AA491D" w:rsidRPr="00F15823">
        <w:rPr>
          <w:bCs w:val="0"/>
          <w:i w:val="0"/>
          <w:sz w:val="20"/>
          <w:szCs w:val="20"/>
          <w:u w:val="single"/>
        </w:rPr>
        <w:t>1</w:t>
      </w:r>
      <w:r w:rsidR="00647373" w:rsidRPr="00F15823">
        <w:rPr>
          <w:bCs w:val="0"/>
          <w:i w:val="0"/>
          <w:sz w:val="20"/>
          <w:szCs w:val="20"/>
          <w:u w:val="single"/>
        </w:rPr>
        <w:t>1</w:t>
      </w:r>
      <w:r w:rsidR="002D1E40" w:rsidRPr="00F15823">
        <w:rPr>
          <w:bCs w:val="0"/>
          <w:i w:val="0"/>
          <w:sz w:val="20"/>
          <w:szCs w:val="20"/>
        </w:rPr>
        <w:t xml:space="preserve"> -</w:t>
      </w:r>
      <w:r w:rsidR="00A76365" w:rsidRPr="00F15823">
        <w:rPr>
          <w:bCs w:val="0"/>
          <w:i w:val="0"/>
          <w:sz w:val="20"/>
          <w:szCs w:val="20"/>
        </w:rPr>
        <w:t xml:space="preserve"> </w:t>
      </w:r>
      <w:r w:rsidR="00A76365" w:rsidRPr="00F15823">
        <w:rPr>
          <w:bCs w:val="0"/>
          <w:i w:val="0"/>
          <w:caps/>
          <w:sz w:val="20"/>
          <w:szCs w:val="20"/>
          <w:u w:val="single"/>
        </w:rPr>
        <w:t xml:space="preserve">RENSEIGNEMENTS  </w:t>
      </w:r>
      <w:bookmarkEnd w:id="52"/>
      <w:r w:rsidR="00790295" w:rsidRPr="00F15823">
        <w:rPr>
          <w:bCs w:val="0"/>
          <w:i w:val="0"/>
          <w:caps/>
          <w:sz w:val="20"/>
          <w:szCs w:val="20"/>
          <w:u w:val="single"/>
        </w:rPr>
        <w:t>complementaires</w:t>
      </w:r>
      <w:bookmarkEnd w:id="53"/>
    </w:p>
    <w:p w14:paraId="0C479E07" w14:textId="77777777" w:rsidR="000A6153" w:rsidRDefault="000A6153" w:rsidP="00382F8F">
      <w:pPr>
        <w:autoSpaceDE w:val="0"/>
        <w:autoSpaceDN w:val="0"/>
        <w:adjustRightInd w:val="0"/>
        <w:jc w:val="both"/>
        <w:rPr>
          <w:rFonts w:ascii="Arial" w:hAnsi="Arial" w:cs="Arial"/>
          <w:color w:val="000000"/>
          <w:sz w:val="20"/>
          <w:szCs w:val="20"/>
        </w:rPr>
      </w:pPr>
    </w:p>
    <w:p w14:paraId="328620C6" w14:textId="71D1E296" w:rsidR="009D77B5" w:rsidRPr="00BA53BB" w:rsidRDefault="009D77B5" w:rsidP="009D77B5">
      <w:pPr>
        <w:autoSpaceDE w:val="0"/>
        <w:autoSpaceDN w:val="0"/>
        <w:adjustRightInd w:val="0"/>
        <w:jc w:val="both"/>
        <w:rPr>
          <w:rFonts w:ascii="Arial" w:hAnsi="Arial" w:cs="Arial"/>
          <w:color w:val="000000"/>
          <w:sz w:val="20"/>
          <w:szCs w:val="20"/>
        </w:rPr>
      </w:pPr>
      <w:r w:rsidRPr="00F15823">
        <w:rPr>
          <w:rFonts w:ascii="Arial" w:hAnsi="Arial" w:cs="Arial"/>
          <w:color w:val="000000"/>
          <w:sz w:val="20"/>
          <w:szCs w:val="20"/>
        </w:rPr>
        <w:t xml:space="preserve">Pour obtenir des renseignements d’ordre administratifs et techniques qui leur seraient nécessaires au cours de leur étude, les candidats devront faire parvenir, au plus tard </w:t>
      </w:r>
      <w:r w:rsidR="00FD3992">
        <w:rPr>
          <w:rFonts w:ascii="Arial" w:hAnsi="Arial" w:cs="Arial"/>
          <w:b/>
          <w:color w:val="000000"/>
          <w:sz w:val="20"/>
          <w:szCs w:val="20"/>
        </w:rPr>
        <w:t>5</w:t>
      </w:r>
      <w:r w:rsidR="00A662DA">
        <w:rPr>
          <w:rFonts w:ascii="Arial" w:hAnsi="Arial" w:cs="Arial"/>
          <w:b/>
          <w:color w:val="000000"/>
          <w:sz w:val="20"/>
          <w:szCs w:val="20"/>
        </w:rPr>
        <w:t xml:space="preserve"> </w:t>
      </w:r>
      <w:r w:rsidRPr="00F15823">
        <w:rPr>
          <w:rFonts w:ascii="Arial" w:hAnsi="Arial" w:cs="Arial"/>
          <w:b/>
          <w:color w:val="000000"/>
          <w:sz w:val="20"/>
          <w:szCs w:val="20"/>
        </w:rPr>
        <w:t xml:space="preserve">jours </w:t>
      </w:r>
      <w:r w:rsidR="00FD3992">
        <w:rPr>
          <w:rFonts w:ascii="Arial" w:hAnsi="Arial" w:cs="Arial"/>
          <w:b/>
          <w:color w:val="000000"/>
          <w:sz w:val="20"/>
          <w:szCs w:val="20"/>
        </w:rPr>
        <w:t>calendaires</w:t>
      </w:r>
      <w:r w:rsidRPr="00F15823">
        <w:rPr>
          <w:rFonts w:ascii="Arial" w:hAnsi="Arial" w:cs="Arial"/>
          <w:b/>
          <w:color w:val="000000"/>
          <w:sz w:val="20"/>
          <w:szCs w:val="20"/>
        </w:rPr>
        <w:t xml:space="preserve"> avant la date</w:t>
      </w:r>
      <w:r>
        <w:rPr>
          <w:rFonts w:ascii="Arial" w:hAnsi="Arial" w:cs="Arial"/>
          <w:b/>
          <w:color w:val="000000"/>
          <w:sz w:val="20"/>
          <w:szCs w:val="20"/>
        </w:rPr>
        <w:t xml:space="preserve"> </w:t>
      </w:r>
      <w:r w:rsidRPr="00F15823">
        <w:rPr>
          <w:rFonts w:ascii="Arial" w:hAnsi="Arial" w:cs="Arial"/>
          <w:b/>
          <w:color w:val="000000"/>
          <w:sz w:val="20"/>
          <w:szCs w:val="20"/>
        </w:rPr>
        <w:t xml:space="preserve">et </w:t>
      </w:r>
      <w:r>
        <w:rPr>
          <w:rFonts w:ascii="Arial" w:hAnsi="Arial" w:cs="Arial"/>
          <w:b/>
          <w:color w:val="000000"/>
          <w:sz w:val="20"/>
          <w:szCs w:val="20"/>
        </w:rPr>
        <w:t>l’</w:t>
      </w:r>
      <w:r w:rsidRPr="00F15823">
        <w:rPr>
          <w:rFonts w:ascii="Arial" w:hAnsi="Arial" w:cs="Arial"/>
          <w:b/>
          <w:color w:val="000000"/>
          <w:sz w:val="20"/>
          <w:szCs w:val="20"/>
        </w:rPr>
        <w:t>heure limite</w:t>
      </w:r>
      <w:r>
        <w:rPr>
          <w:rFonts w:ascii="Arial" w:hAnsi="Arial" w:cs="Arial"/>
          <w:b/>
          <w:color w:val="000000"/>
          <w:sz w:val="20"/>
          <w:szCs w:val="20"/>
        </w:rPr>
        <w:t>s</w:t>
      </w:r>
      <w:r w:rsidRPr="00F15823">
        <w:rPr>
          <w:rFonts w:ascii="Arial" w:hAnsi="Arial" w:cs="Arial"/>
          <w:b/>
          <w:color w:val="000000"/>
          <w:sz w:val="20"/>
          <w:szCs w:val="20"/>
        </w:rPr>
        <w:t xml:space="preserve"> de remise des offres</w:t>
      </w:r>
      <w:r w:rsidRPr="00F15823">
        <w:rPr>
          <w:rFonts w:ascii="Arial" w:hAnsi="Arial" w:cs="Arial"/>
          <w:color w:val="000000"/>
          <w:sz w:val="20"/>
          <w:szCs w:val="20"/>
        </w:rPr>
        <w:t>, une demande</w:t>
      </w:r>
      <w:r>
        <w:rPr>
          <w:rFonts w:ascii="Arial" w:hAnsi="Arial" w:cs="Arial"/>
          <w:color w:val="000000"/>
          <w:sz w:val="20"/>
          <w:szCs w:val="20"/>
        </w:rPr>
        <w:t xml:space="preserve"> s</w:t>
      </w:r>
      <w:r w:rsidRPr="00F15823">
        <w:rPr>
          <w:rFonts w:ascii="Arial" w:hAnsi="Arial" w:cs="Arial"/>
          <w:sz w:val="20"/>
          <w:szCs w:val="20"/>
        </w:rPr>
        <w:t xml:space="preserve">ur la plateforme </w:t>
      </w:r>
      <w:r>
        <w:rPr>
          <w:rFonts w:ascii="Arial" w:hAnsi="Arial" w:cs="Arial"/>
          <w:sz w:val="20"/>
          <w:szCs w:val="20"/>
        </w:rPr>
        <w:t>des achats de l’Etat</w:t>
      </w:r>
      <w:r w:rsidRPr="00F15823">
        <w:rPr>
          <w:rFonts w:ascii="Arial" w:hAnsi="Arial" w:cs="Arial"/>
          <w:sz w:val="20"/>
          <w:szCs w:val="20"/>
        </w:rPr>
        <w:t xml:space="preserve"> : </w:t>
      </w:r>
      <w:hyperlink r:id="rId20" w:history="1">
        <w:r w:rsidRPr="00F15823">
          <w:rPr>
            <w:rStyle w:val="Lienhypertexte"/>
            <w:rFonts w:ascii="Arial" w:hAnsi="Arial" w:cs="Arial"/>
            <w:b/>
            <w:sz w:val="20"/>
            <w:szCs w:val="20"/>
          </w:rPr>
          <w:t>https://www.marches-publics.gouv.fr/</w:t>
        </w:r>
      </w:hyperlink>
    </w:p>
    <w:p w14:paraId="5EA4288A" w14:textId="77777777" w:rsidR="009D77B5" w:rsidRPr="00F15823" w:rsidRDefault="009D77B5" w:rsidP="009D77B5">
      <w:pPr>
        <w:autoSpaceDE w:val="0"/>
        <w:autoSpaceDN w:val="0"/>
        <w:adjustRightInd w:val="0"/>
        <w:ind w:left="360"/>
        <w:jc w:val="both"/>
        <w:rPr>
          <w:rFonts w:ascii="Arial" w:hAnsi="Arial" w:cs="Arial"/>
          <w:sz w:val="20"/>
          <w:szCs w:val="20"/>
        </w:rPr>
      </w:pPr>
    </w:p>
    <w:p w14:paraId="5AB42374" w14:textId="77777777" w:rsidR="009D77B5" w:rsidRPr="00C04B9A" w:rsidRDefault="009D77B5" w:rsidP="009D77B5">
      <w:pPr>
        <w:pStyle w:val="Pieddepage"/>
        <w:tabs>
          <w:tab w:val="clear" w:pos="4536"/>
          <w:tab w:val="clear" w:pos="9072"/>
        </w:tabs>
        <w:jc w:val="both"/>
        <w:rPr>
          <w:rFonts w:ascii="Arial" w:hAnsi="Arial" w:cs="Arial"/>
          <w:b/>
          <w:color w:val="FF0000"/>
          <w:sz w:val="20"/>
          <w:szCs w:val="20"/>
          <w:u w:val="single"/>
        </w:rPr>
      </w:pPr>
      <w:r w:rsidRPr="00C04B9A">
        <w:rPr>
          <w:rFonts w:ascii="Arial" w:hAnsi="Arial" w:cs="Arial"/>
          <w:b/>
          <w:color w:val="FF0000"/>
          <w:sz w:val="20"/>
          <w:szCs w:val="20"/>
        </w:rPr>
        <w:t>La réponse apportée par le pouvoir adjudicateur sera portée à la connaissance de l'ensemble des candidats ayant retiré le dossier de consultation sur la plateforme des achats de l’Etat (=</w:t>
      </w:r>
      <w:smartTag w:uri="urn:schemas-microsoft-com:office:smarttags" w:element="PersonName">
        <w:smartTagPr>
          <w:attr w:name="ProductID" w:val="la PLACE"/>
        </w:smartTagPr>
        <w:r w:rsidRPr="00C04B9A">
          <w:rPr>
            <w:rFonts w:ascii="Arial" w:hAnsi="Arial" w:cs="Arial"/>
            <w:b/>
            <w:color w:val="FF0000"/>
            <w:sz w:val="20"/>
            <w:szCs w:val="20"/>
          </w:rPr>
          <w:t>la PLACE</w:t>
        </w:r>
      </w:smartTag>
      <w:r w:rsidRPr="00C04B9A">
        <w:rPr>
          <w:rFonts w:ascii="Arial" w:hAnsi="Arial" w:cs="Arial"/>
          <w:b/>
          <w:color w:val="FF0000"/>
          <w:sz w:val="20"/>
          <w:szCs w:val="20"/>
        </w:rPr>
        <w:t xml:space="preserve">) et sera </w:t>
      </w:r>
      <w:r w:rsidRPr="00C04B9A">
        <w:rPr>
          <w:rFonts w:ascii="Arial" w:hAnsi="Arial" w:cs="Arial"/>
          <w:b/>
          <w:color w:val="FF0000"/>
          <w:sz w:val="20"/>
          <w:szCs w:val="20"/>
          <w:u w:val="single"/>
        </w:rPr>
        <w:t>transmise par cette plate forme dématérialisée (PLACE).</w:t>
      </w:r>
    </w:p>
    <w:p w14:paraId="4BC0F381" w14:textId="77777777" w:rsidR="009D77B5" w:rsidRPr="00C04B9A" w:rsidRDefault="009D77B5" w:rsidP="009D77B5">
      <w:pPr>
        <w:pStyle w:val="Pieddepage"/>
        <w:tabs>
          <w:tab w:val="clear" w:pos="4536"/>
          <w:tab w:val="clear" w:pos="9072"/>
        </w:tabs>
        <w:jc w:val="both"/>
        <w:rPr>
          <w:rFonts w:ascii="Arial" w:hAnsi="Arial" w:cs="Arial"/>
          <w:b/>
          <w:sz w:val="20"/>
          <w:szCs w:val="20"/>
        </w:rPr>
      </w:pPr>
    </w:p>
    <w:p w14:paraId="444A77F3" w14:textId="77777777" w:rsidR="009D77B5" w:rsidRPr="00C04B9A" w:rsidRDefault="009D77B5" w:rsidP="009D77B5">
      <w:pPr>
        <w:pStyle w:val="Pieddepage"/>
        <w:tabs>
          <w:tab w:val="clear" w:pos="4536"/>
          <w:tab w:val="clear" w:pos="9072"/>
        </w:tabs>
        <w:jc w:val="both"/>
        <w:rPr>
          <w:rFonts w:ascii="Arial" w:hAnsi="Arial" w:cs="Arial"/>
          <w:b/>
          <w:sz w:val="20"/>
          <w:szCs w:val="20"/>
        </w:rPr>
      </w:pPr>
      <w:r w:rsidRPr="00C04B9A">
        <w:rPr>
          <w:rFonts w:ascii="Arial" w:hAnsi="Arial" w:cs="Arial"/>
          <w:b/>
          <w:color w:val="FF0000"/>
          <w:sz w:val="20"/>
          <w:szCs w:val="20"/>
        </w:rPr>
        <w:t xml:space="preserve">L’attention des candidats est donc attirée sur </w:t>
      </w:r>
      <w:r w:rsidRPr="00C04B9A">
        <w:rPr>
          <w:rFonts w:ascii="Arial" w:hAnsi="Arial" w:cs="Arial"/>
          <w:b/>
          <w:color w:val="FF0000"/>
          <w:sz w:val="20"/>
          <w:szCs w:val="20"/>
          <w:u w:val="single"/>
        </w:rPr>
        <w:t>l’importance de leur authentification</w:t>
      </w:r>
      <w:r w:rsidRPr="00C04B9A">
        <w:rPr>
          <w:rFonts w:ascii="Arial" w:hAnsi="Arial" w:cs="Arial"/>
          <w:b/>
          <w:color w:val="FF0000"/>
          <w:sz w:val="20"/>
          <w:szCs w:val="20"/>
        </w:rPr>
        <w:t xml:space="preserve"> et des informations transmises (courriel donné) lors du téléchargement du DCE sur </w:t>
      </w:r>
      <w:smartTag w:uri="urn:schemas-microsoft-com:office:smarttags" w:element="PersonName">
        <w:smartTagPr>
          <w:attr w:name="ProductID" w:val="la PLACE"/>
        </w:smartTagPr>
        <w:r w:rsidRPr="00C04B9A">
          <w:rPr>
            <w:rFonts w:ascii="Arial" w:hAnsi="Arial" w:cs="Arial"/>
            <w:b/>
            <w:color w:val="FF0000"/>
            <w:sz w:val="20"/>
            <w:szCs w:val="20"/>
          </w:rPr>
          <w:t>la PLACE</w:t>
        </w:r>
      </w:smartTag>
      <w:r w:rsidRPr="00C04B9A">
        <w:rPr>
          <w:rFonts w:ascii="Arial" w:hAnsi="Arial" w:cs="Arial"/>
          <w:b/>
          <w:sz w:val="20"/>
          <w:szCs w:val="20"/>
        </w:rPr>
        <w:t xml:space="preserve"> qui dispose que :</w:t>
      </w:r>
    </w:p>
    <w:p w14:paraId="77E8882E" w14:textId="77777777" w:rsidR="009D77B5" w:rsidRPr="00301AC0" w:rsidRDefault="009D77B5" w:rsidP="009D77B5">
      <w:pPr>
        <w:pStyle w:val="Pieddepage"/>
        <w:tabs>
          <w:tab w:val="clear" w:pos="4536"/>
          <w:tab w:val="clear" w:pos="9072"/>
        </w:tabs>
        <w:ind w:left="720"/>
        <w:jc w:val="both"/>
        <w:rPr>
          <w:rFonts w:ascii="Arial" w:hAnsi="Arial" w:cs="Arial"/>
          <w:i/>
          <w:sz w:val="20"/>
          <w:szCs w:val="20"/>
        </w:rPr>
      </w:pPr>
      <w:r w:rsidRPr="00C04B9A">
        <w:rPr>
          <w:rStyle w:val="lev"/>
          <w:rFonts w:ascii="Arial" w:hAnsi="Arial" w:cs="Arial"/>
          <w:i/>
          <w:sz w:val="20"/>
          <w:szCs w:val="20"/>
        </w:rPr>
        <w:t>Attention : Les informations que vous allez saisir sont importantes.</w:t>
      </w:r>
      <w:r w:rsidRPr="00C04B9A">
        <w:rPr>
          <w:rFonts w:ascii="Arial" w:hAnsi="Arial" w:cs="Arial"/>
          <w:i/>
          <w:sz w:val="20"/>
          <w:szCs w:val="20"/>
        </w:rPr>
        <w:t xml:space="preserve"> </w:t>
      </w:r>
      <w:r w:rsidRPr="00C04B9A">
        <w:rPr>
          <w:rFonts w:ascii="Arial" w:hAnsi="Arial" w:cs="Arial"/>
          <w:i/>
          <w:sz w:val="20"/>
          <w:szCs w:val="20"/>
        </w:rPr>
        <w:br/>
        <w:t>Elles vous permettront tout au long de la procédure de recevoir les informations relatives à la procédure : modifications de dates, rectificatifs/compléments au Dossier de Consultation des Entreprises, etc.</w:t>
      </w:r>
    </w:p>
    <w:p w14:paraId="2EBD43EC" w14:textId="77777777" w:rsidR="009D77B5" w:rsidRPr="00F15823" w:rsidRDefault="009D77B5" w:rsidP="009D77B5">
      <w:pPr>
        <w:autoSpaceDE w:val="0"/>
        <w:autoSpaceDN w:val="0"/>
        <w:adjustRightInd w:val="0"/>
        <w:jc w:val="both"/>
        <w:rPr>
          <w:rFonts w:ascii="Arial" w:hAnsi="Arial" w:cs="Arial"/>
          <w:sz w:val="20"/>
          <w:szCs w:val="20"/>
        </w:rPr>
      </w:pPr>
    </w:p>
    <w:p w14:paraId="2DE38E46" w14:textId="77777777" w:rsidR="009D77B5" w:rsidRPr="00F15823" w:rsidRDefault="009D77B5" w:rsidP="009D77B5">
      <w:pPr>
        <w:pStyle w:val="Pieddepage"/>
        <w:tabs>
          <w:tab w:val="clear" w:pos="4536"/>
          <w:tab w:val="clear" w:pos="9072"/>
        </w:tabs>
        <w:jc w:val="both"/>
        <w:rPr>
          <w:rFonts w:ascii="Arial" w:hAnsi="Arial" w:cs="Arial"/>
          <w:sz w:val="20"/>
          <w:szCs w:val="20"/>
        </w:rPr>
      </w:pPr>
      <w:r w:rsidRPr="00F15823">
        <w:rPr>
          <w:rFonts w:ascii="Arial" w:hAnsi="Arial" w:cs="Arial"/>
          <w:sz w:val="20"/>
          <w:szCs w:val="20"/>
        </w:rPr>
        <w:t xml:space="preserve">La réponse apportée par le service sera portée à la connaissance de l'ensemble des candidats ayant retiré un dossier. </w:t>
      </w:r>
    </w:p>
    <w:p w14:paraId="0DD5EF98" w14:textId="77777777" w:rsidR="009D77B5" w:rsidRPr="00F15823" w:rsidRDefault="009D77B5" w:rsidP="009D77B5">
      <w:pPr>
        <w:pStyle w:val="Pieddepage"/>
        <w:tabs>
          <w:tab w:val="clear" w:pos="4536"/>
          <w:tab w:val="clear" w:pos="9072"/>
        </w:tabs>
        <w:jc w:val="both"/>
        <w:rPr>
          <w:rFonts w:ascii="Arial" w:hAnsi="Arial" w:cs="Arial"/>
          <w:sz w:val="20"/>
          <w:szCs w:val="20"/>
        </w:rPr>
      </w:pPr>
    </w:p>
    <w:p w14:paraId="63555DBA" w14:textId="77777777" w:rsidR="009D77B5" w:rsidRPr="00F15823" w:rsidRDefault="009D77B5" w:rsidP="009D77B5">
      <w:pPr>
        <w:pStyle w:val="Pieddepage"/>
        <w:tabs>
          <w:tab w:val="clear" w:pos="4536"/>
          <w:tab w:val="clear" w:pos="9072"/>
        </w:tabs>
        <w:jc w:val="both"/>
        <w:rPr>
          <w:rFonts w:ascii="Arial" w:hAnsi="Arial" w:cs="Arial"/>
          <w:sz w:val="20"/>
          <w:szCs w:val="20"/>
        </w:rPr>
      </w:pPr>
      <w:r w:rsidRPr="00F15823">
        <w:rPr>
          <w:rFonts w:ascii="Arial" w:hAnsi="Arial" w:cs="Arial"/>
          <w:sz w:val="20"/>
          <w:szCs w:val="20"/>
        </w:rPr>
        <w:t>Les candidats peuvent se procurer les C</w:t>
      </w:r>
      <w:r>
        <w:rPr>
          <w:rFonts w:ascii="Arial" w:hAnsi="Arial" w:cs="Arial"/>
          <w:sz w:val="20"/>
          <w:szCs w:val="20"/>
        </w:rPr>
        <w:t>CAG et CCTG</w:t>
      </w:r>
      <w:r w:rsidRPr="00F15823">
        <w:rPr>
          <w:rFonts w:ascii="Arial" w:hAnsi="Arial" w:cs="Arial"/>
          <w:sz w:val="20"/>
          <w:szCs w:val="20"/>
        </w:rPr>
        <w:t xml:space="preserve"> cités dans le marché auprès de la direction des journaux officiels, les formulaires et les imprimés sont disponibles auprès du site Internet du Ministère de l'Economie, des Finances et de l'Industrie : </w:t>
      </w:r>
      <w:hyperlink r:id="rId21" w:history="1">
        <w:r w:rsidRPr="00F15823">
          <w:rPr>
            <w:rStyle w:val="Lienhypertexte"/>
            <w:rFonts w:ascii="Arial" w:hAnsi="Arial" w:cs="Arial"/>
            <w:b/>
            <w:color w:val="auto"/>
            <w:sz w:val="20"/>
            <w:szCs w:val="20"/>
            <w:u w:val="none"/>
          </w:rPr>
          <w:t>http://www.minefi.gouv.fr/</w:t>
        </w:r>
      </w:hyperlink>
    </w:p>
    <w:p w14:paraId="5CF99BA9" w14:textId="77777777" w:rsidR="00681A15" w:rsidRPr="00F15823" w:rsidRDefault="002900AF" w:rsidP="00382F8F">
      <w:pPr>
        <w:autoSpaceDE w:val="0"/>
        <w:autoSpaceDN w:val="0"/>
        <w:adjustRightInd w:val="0"/>
        <w:ind w:right="-158"/>
        <w:jc w:val="both"/>
        <w:rPr>
          <w:rFonts w:ascii="Arial" w:hAnsi="Arial" w:cs="Arial"/>
          <w:color w:val="000000"/>
          <w:sz w:val="20"/>
          <w:szCs w:val="20"/>
        </w:rPr>
      </w:pPr>
      <w:r w:rsidRPr="00F15823">
        <w:rPr>
          <w:rFonts w:ascii="Arial" w:hAnsi="Arial" w:cs="Arial"/>
          <w:color w:val="000000"/>
          <w:sz w:val="20"/>
          <w:szCs w:val="20"/>
        </w:rPr>
        <w:tab/>
      </w:r>
      <w:r w:rsidRPr="00F15823">
        <w:rPr>
          <w:rFonts w:ascii="Arial" w:hAnsi="Arial" w:cs="Arial"/>
          <w:color w:val="000000"/>
          <w:sz w:val="20"/>
          <w:szCs w:val="20"/>
        </w:rPr>
        <w:tab/>
      </w:r>
      <w:r w:rsidRPr="00F15823">
        <w:rPr>
          <w:rFonts w:ascii="Arial" w:hAnsi="Arial" w:cs="Arial"/>
          <w:color w:val="000000"/>
          <w:sz w:val="20"/>
          <w:szCs w:val="20"/>
        </w:rPr>
        <w:tab/>
      </w:r>
      <w:r w:rsidRPr="00F15823">
        <w:rPr>
          <w:rFonts w:ascii="Arial" w:hAnsi="Arial" w:cs="Arial"/>
          <w:color w:val="000000"/>
          <w:sz w:val="20"/>
          <w:szCs w:val="20"/>
        </w:rPr>
        <w:tab/>
      </w:r>
      <w:r w:rsidRPr="00F15823">
        <w:rPr>
          <w:rFonts w:ascii="Arial" w:hAnsi="Arial" w:cs="Arial"/>
          <w:color w:val="000000"/>
          <w:sz w:val="20"/>
          <w:szCs w:val="20"/>
        </w:rPr>
        <w:tab/>
      </w:r>
    </w:p>
    <w:p w14:paraId="6ED57C3B" w14:textId="77777777" w:rsidR="00C15EC7" w:rsidRDefault="00C15EC7" w:rsidP="00382F8F">
      <w:pPr>
        <w:autoSpaceDE w:val="0"/>
        <w:autoSpaceDN w:val="0"/>
        <w:adjustRightInd w:val="0"/>
        <w:jc w:val="both"/>
        <w:rPr>
          <w:rFonts w:ascii="Arial" w:hAnsi="Arial" w:cs="Arial"/>
          <w:sz w:val="20"/>
          <w:szCs w:val="20"/>
        </w:rPr>
      </w:pPr>
    </w:p>
    <w:p w14:paraId="0F0BDB79" w14:textId="77777777" w:rsidR="00FF1A1D" w:rsidRDefault="00FF1A1D" w:rsidP="00382F8F">
      <w:pPr>
        <w:autoSpaceDE w:val="0"/>
        <w:autoSpaceDN w:val="0"/>
        <w:adjustRightInd w:val="0"/>
        <w:jc w:val="both"/>
        <w:rPr>
          <w:rFonts w:ascii="Arial" w:hAnsi="Arial" w:cs="Arial"/>
          <w:sz w:val="20"/>
          <w:szCs w:val="20"/>
        </w:rPr>
      </w:pPr>
    </w:p>
    <w:p w14:paraId="17E041F3" w14:textId="6AE5C00A" w:rsidR="00FF1A1D" w:rsidRPr="002C108B" w:rsidRDefault="003F15C4" w:rsidP="002C108B">
      <w:pPr>
        <w:rPr>
          <w:rFonts w:ascii="Arial" w:hAnsi="Arial" w:cs="Arial"/>
          <w:b/>
          <w:sz w:val="20"/>
          <w:szCs w:val="20"/>
        </w:rPr>
      </w:pPr>
      <w:r w:rsidRPr="00C050B4">
        <w:rPr>
          <w:rFonts w:ascii="Arial" w:hAnsi="Arial" w:cs="Arial"/>
          <w:b/>
          <w:sz w:val="20"/>
          <w:szCs w:val="20"/>
        </w:rPr>
        <w:br w:type="page"/>
      </w:r>
    </w:p>
    <w:p w14:paraId="114ED522" w14:textId="77777777" w:rsidR="000E519C" w:rsidRDefault="000E519C" w:rsidP="00995774">
      <w:pPr>
        <w:autoSpaceDE w:val="0"/>
        <w:autoSpaceDN w:val="0"/>
        <w:adjustRightInd w:val="0"/>
        <w:jc w:val="center"/>
        <w:rPr>
          <w:rFonts w:ascii="Arial" w:hAnsi="Arial" w:cs="Arial"/>
          <w:sz w:val="20"/>
          <w:szCs w:val="20"/>
        </w:rPr>
      </w:pPr>
    </w:p>
    <w:p w14:paraId="18532244" w14:textId="77777777" w:rsidR="000E519C" w:rsidRDefault="000E519C" w:rsidP="00995774">
      <w:pPr>
        <w:autoSpaceDE w:val="0"/>
        <w:autoSpaceDN w:val="0"/>
        <w:adjustRightInd w:val="0"/>
        <w:jc w:val="center"/>
        <w:rPr>
          <w:rFonts w:ascii="Arial" w:hAnsi="Arial" w:cs="Arial"/>
          <w:sz w:val="20"/>
          <w:szCs w:val="20"/>
        </w:rPr>
      </w:pPr>
    </w:p>
    <w:p w14:paraId="485644EC" w14:textId="77777777" w:rsidR="000E519C" w:rsidRDefault="000E519C" w:rsidP="00995774">
      <w:pPr>
        <w:pStyle w:val="Titre5"/>
        <w:tabs>
          <w:tab w:val="left" w:pos="3060"/>
          <w:tab w:val="left" w:pos="4320"/>
        </w:tabs>
        <w:rPr>
          <w:iCs/>
          <w:caps/>
          <w:sz w:val="20"/>
          <w:szCs w:val="20"/>
        </w:rPr>
      </w:pPr>
    </w:p>
    <w:p w14:paraId="309EF0BF" w14:textId="77777777" w:rsidR="00061519" w:rsidRPr="003456A8" w:rsidRDefault="00061519" w:rsidP="00995774">
      <w:pPr>
        <w:pStyle w:val="Titre5"/>
        <w:tabs>
          <w:tab w:val="left" w:pos="3060"/>
          <w:tab w:val="left" w:pos="4320"/>
        </w:tabs>
        <w:rPr>
          <w:iCs/>
          <w:caps/>
          <w:sz w:val="20"/>
          <w:szCs w:val="20"/>
        </w:rPr>
      </w:pPr>
      <w:r w:rsidRPr="003456A8">
        <w:rPr>
          <w:iCs/>
          <w:caps/>
          <w:sz w:val="20"/>
          <w:szCs w:val="20"/>
        </w:rPr>
        <w:t>ATTESTATION DE VISITE DU SITE</w:t>
      </w:r>
    </w:p>
    <w:p w14:paraId="5C868F26" w14:textId="77777777" w:rsidR="00061519" w:rsidRPr="00F15823" w:rsidRDefault="00061519" w:rsidP="00995774">
      <w:pPr>
        <w:tabs>
          <w:tab w:val="left" w:pos="3060"/>
          <w:tab w:val="left" w:pos="4320"/>
        </w:tabs>
        <w:jc w:val="center"/>
        <w:rPr>
          <w:rFonts w:ascii="Arial" w:hAnsi="Arial" w:cs="Arial"/>
          <w:b/>
          <w:bCs/>
          <w:sz w:val="20"/>
          <w:szCs w:val="20"/>
        </w:rPr>
      </w:pPr>
      <w:r w:rsidRPr="00F15823">
        <w:rPr>
          <w:rFonts w:ascii="Arial" w:hAnsi="Arial" w:cs="Arial"/>
          <w:b/>
          <w:bCs/>
          <w:sz w:val="20"/>
          <w:szCs w:val="20"/>
        </w:rPr>
        <w:t>_______________</w:t>
      </w:r>
    </w:p>
    <w:p w14:paraId="312E94C0" w14:textId="77777777" w:rsidR="00061519" w:rsidRPr="00F15823" w:rsidRDefault="00061519" w:rsidP="00995774">
      <w:pPr>
        <w:tabs>
          <w:tab w:val="left" w:pos="3060"/>
          <w:tab w:val="left" w:pos="4320"/>
        </w:tabs>
        <w:jc w:val="center"/>
        <w:rPr>
          <w:rFonts w:ascii="Arial" w:hAnsi="Arial" w:cs="Arial"/>
          <w:b/>
          <w:bCs/>
          <w:sz w:val="20"/>
          <w:szCs w:val="20"/>
        </w:rPr>
      </w:pPr>
    </w:p>
    <w:p w14:paraId="630D4B76" w14:textId="77777777" w:rsidR="00061519" w:rsidRPr="00F15823" w:rsidRDefault="00061519" w:rsidP="00382F8F">
      <w:pPr>
        <w:tabs>
          <w:tab w:val="left" w:pos="3060"/>
          <w:tab w:val="left" w:pos="4320"/>
        </w:tabs>
        <w:jc w:val="both"/>
        <w:rPr>
          <w:rFonts w:ascii="Arial" w:hAnsi="Arial" w:cs="Arial"/>
          <w:b/>
          <w:bCs/>
          <w:sz w:val="20"/>
          <w:szCs w:val="20"/>
        </w:rPr>
      </w:pPr>
    </w:p>
    <w:p w14:paraId="1014D32C" w14:textId="77777777" w:rsidR="00061519" w:rsidRPr="00F15823" w:rsidRDefault="00061519" w:rsidP="00382F8F">
      <w:pPr>
        <w:tabs>
          <w:tab w:val="left" w:pos="3060"/>
          <w:tab w:val="left" w:pos="4320"/>
        </w:tabs>
        <w:jc w:val="both"/>
        <w:rPr>
          <w:rFonts w:ascii="Arial" w:hAnsi="Arial" w:cs="Arial"/>
          <w:b/>
          <w:bCs/>
          <w:sz w:val="20"/>
          <w:szCs w:val="20"/>
        </w:rPr>
      </w:pPr>
    </w:p>
    <w:p w14:paraId="09F608A4" w14:textId="77777777" w:rsidR="00061519" w:rsidRPr="00F15823" w:rsidRDefault="00061519" w:rsidP="00382F8F">
      <w:pPr>
        <w:tabs>
          <w:tab w:val="left" w:pos="3060"/>
          <w:tab w:val="left" w:pos="4320"/>
        </w:tabs>
        <w:jc w:val="both"/>
        <w:rPr>
          <w:rFonts w:ascii="Arial" w:hAnsi="Arial" w:cs="Arial"/>
          <w:b/>
          <w:bCs/>
          <w:sz w:val="20"/>
          <w:szCs w:val="20"/>
        </w:rPr>
      </w:pPr>
    </w:p>
    <w:p w14:paraId="3EB64442" w14:textId="77777777" w:rsidR="00061519" w:rsidRPr="00F15823" w:rsidRDefault="00061519" w:rsidP="00382F8F">
      <w:pPr>
        <w:tabs>
          <w:tab w:val="left" w:pos="3060"/>
          <w:tab w:val="left" w:pos="4320"/>
        </w:tabs>
        <w:jc w:val="both"/>
        <w:rPr>
          <w:rFonts w:ascii="Arial" w:hAnsi="Arial" w:cs="Arial"/>
          <w:b/>
          <w:bCs/>
          <w:sz w:val="20"/>
          <w:szCs w:val="20"/>
        </w:rPr>
      </w:pPr>
    </w:p>
    <w:p w14:paraId="71657928" w14:textId="77777777" w:rsidR="00061519" w:rsidRPr="00F15823" w:rsidRDefault="00061519" w:rsidP="00382F8F">
      <w:pPr>
        <w:tabs>
          <w:tab w:val="left" w:pos="3060"/>
          <w:tab w:val="left" w:pos="4320"/>
        </w:tabs>
        <w:jc w:val="both"/>
        <w:rPr>
          <w:rFonts w:ascii="Arial" w:hAnsi="Arial" w:cs="Arial"/>
          <w:b/>
          <w:bCs/>
          <w:sz w:val="20"/>
          <w:szCs w:val="20"/>
        </w:rPr>
      </w:pPr>
    </w:p>
    <w:p w14:paraId="5CE5E3EC" w14:textId="77777777" w:rsidR="00061519" w:rsidRPr="00F15823" w:rsidRDefault="00061519" w:rsidP="00382F8F">
      <w:pPr>
        <w:tabs>
          <w:tab w:val="left" w:pos="3060"/>
          <w:tab w:val="left" w:pos="4320"/>
        </w:tabs>
        <w:jc w:val="both"/>
        <w:rPr>
          <w:rFonts w:ascii="Arial" w:hAnsi="Arial" w:cs="Arial"/>
          <w:b/>
          <w:bCs/>
          <w:sz w:val="20"/>
          <w:szCs w:val="20"/>
        </w:rPr>
      </w:pPr>
    </w:p>
    <w:p w14:paraId="7A65C041" w14:textId="77777777" w:rsidR="00061519" w:rsidRPr="00F15823" w:rsidRDefault="00061519" w:rsidP="00382F8F">
      <w:pPr>
        <w:tabs>
          <w:tab w:val="left" w:pos="3060"/>
          <w:tab w:val="left" w:pos="4320"/>
        </w:tabs>
        <w:jc w:val="both"/>
        <w:rPr>
          <w:rFonts w:ascii="Arial" w:hAnsi="Arial" w:cs="Arial"/>
          <w:b/>
          <w:bCs/>
          <w:sz w:val="20"/>
          <w:szCs w:val="20"/>
        </w:rPr>
      </w:pPr>
    </w:p>
    <w:p w14:paraId="2C8D708E" w14:textId="77777777" w:rsidR="00061519" w:rsidRPr="00F15823" w:rsidRDefault="00061519" w:rsidP="00382F8F">
      <w:pPr>
        <w:tabs>
          <w:tab w:val="left" w:pos="3060"/>
          <w:tab w:val="left" w:pos="4320"/>
        </w:tabs>
        <w:jc w:val="both"/>
        <w:rPr>
          <w:rFonts w:ascii="Arial" w:hAnsi="Arial" w:cs="Arial"/>
          <w:b/>
          <w:bCs/>
          <w:sz w:val="20"/>
          <w:szCs w:val="20"/>
        </w:rPr>
      </w:pPr>
    </w:p>
    <w:p w14:paraId="0FAA5ACD" w14:textId="7191FCC1" w:rsidR="00CD47EE" w:rsidRDefault="00061519" w:rsidP="00CD47EE">
      <w:pPr>
        <w:tabs>
          <w:tab w:val="left" w:pos="1843"/>
        </w:tabs>
        <w:spacing w:line="276" w:lineRule="auto"/>
        <w:jc w:val="both"/>
        <w:rPr>
          <w:rFonts w:ascii="Arial" w:hAnsi="Arial" w:cs="Arial"/>
          <w:b/>
          <w:bCs/>
          <w:smallCaps/>
          <w:sz w:val="20"/>
          <w:szCs w:val="20"/>
        </w:rPr>
      </w:pPr>
      <w:r w:rsidRPr="00F15823">
        <w:rPr>
          <w:rFonts w:ascii="Arial" w:hAnsi="Arial" w:cs="Arial"/>
          <w:b/>
          <w:bCs/>
          <w:smallCaps/>
          <w:sz w:val="20"/>
          <w:szCs w:val="20"/>
        </w:rPr>
        <w:t xml:space="preserve">Objet du marché : </w:t>
      </w:r>
      <w:r w:rsidR="00BA21E4">
        <w:rPr>
          <w:rFonts w:ascii="Arial" w:hAnsi="Arial" w:cs="Arial"/>
          <w:b/>
          <w:bCs/>
          <w:smallCaps/>
          <w:sz w:val="20"/>
          <w:szCs w:val="20"/>
        </w:rPr>
        <w:t xml:space="preserve"> Villers Cotterets </w:t>
      </w:r>
      <w:r w:rsidR="00CD47EE">
        <w:rPr>
          <w:rFonts w:ascii="Arial" w:hAnsi="Arial" w:cs="Arial"/>
          <w:b/>
          <w:bCs/>
          <w:smallCaps/>
          <w:sz w:val="20"/>
          <w:szCs w:val="20"/>
        </w:rPr>
        <w:t>–</w:t>
      </w:r>
      <w:r w:rsidR="00BA21E4">
        <w:rPr>
          <w:rFonts w:ascii="Arial" w:hAnsi="Arial" w:cs="Arial"/>
          <w:b/>
          <w:bCs/>
          <w:smallCaps/>
          <w:sz w:val="20"/>
          <w:szCs w:val="20"/>
        </w:rPr>
        <w:t xml:space="preserve"> </w:t>
      </w:r>
    </w:p>
    <w:p w14:paraId="58C12E14" w14:textId="0BAF2920" w:rsidR="00CD47EE" w:rsidRDefault="00CD47EE" w:rsidP="00CD47EE">
      <w:pPr>
        <w:tabs>
          <w:tab w:val="left" w:pos="1843"/>
        </w:tabs>
        <w:spacing w:line="276" w:lineRule="auto"/>
        <w:jc w:val="both"/>
        <w:rPr>
          <w:rFonts w:ascii="Arial" w:hAnsi="Arial" w:cs="Arial"/>
          <w:b/>
          <w:bCs/>
          <w:smallCaps/>
          <w:sz w:val="20"/>
          <w:szCs w:val="20"/>
        </w:rPr>
      </w:pPr>
      <w:r>
        <w:rPr>
          <w:rFonts w:ascii="Arial" w:hAnsi="Arial" w:cs="Arial"/>
          <w:b/>
          <w:bCs/>
          <w:smallCaps/>
          <w:sz w:val="20"/>
          <w:szCs w:val="20"/>
        </w:rPr>
        <w:tab/>
      </w:r>
      <w:r w:rsidRPr="00642711">
        <w:rPr>
          <w:rFonts w:ascii="Arial" w:hAnsi="Arial" w:cs="Arial"/>
          <w:color w:val="000000"/>
          <w:sz w:val="32"/>
          <w:szCs w:val="32"/>
        </w:rPr>
        <w:t>□</w:t>
      </w:r>
      <w:r>
        <w:rPr>
          <w:rFonts w:ascii="Arial" w:hAnsi="Arial" w:cs="Arial"/>
          <w:color w:val="000000"/>
          <w:sz w:val="32"/>
          <w:szCs w:val="32"/>
        </w:rPr>
        <w:t xml:space="preserve"> </w:t>
      </w:r>
      <w:r w:rsidR="00060CFD">
        <w:rPr>
          <w:rFonts w:ascii="Arial" w:hAnsi="Arial" w:cs="Arial"/>
          <w:b/>
          <w:bCs/>
          <w:smallCaps/>
          <w:sz w:val="20"/>
          <w:szCs w:val="20"/>
        </w:rPr>
        <w:t>Lot n°C</w:t>
      </w:r>
      <w:r w:rsidR="005122FF">
        <w:rPr>
          <w:rFonts w:ascii="Arial" w:hAnsi="Arial" w:cs="Arial"/>
          <w:b/>
          <w:bCs/>
          <w:smallCaps/>
          <w:sz w:val="20"/>
          <w:szCs w:val="20"/>
        </w:rPr>
        <w:t>3</w:t>
      </w:r>
      <w:r>
        <w:rPr>
          <w:rFonts w:ascii="Arial" w:hAnsi="Arial" w:cs="Arial"/>
          <w:b/>
          <w:bCs/>
          <w:smallCaps/>
          <w:sz w:val="20"/>
          <w:szCs w:val="20"/>
        </w:rPr>
        <w:t xml:space="preserve"> : </w:t>
      </w:r>
      <w:r w:rsidR="005122FF">
        <w:rPr>
          <w:rFonts w:ascii="Arial" w:hAnsi="Arial" w:cs="Arial"/>
          <w:b/>
          <w:bCs/>
          <w:smallCaps/>
          <w:sz w:val="20"/>
          <w:szCs w:val="20"/>
        </w:rPr>
        <w:t>Désamiantage / Déplombage / Curage</w:t>
      </w:r>
    </w:p>
    <w:p w14:paraId="06118D63" w14:textId="7EE950C6" w:rsidR="00CD47EE" w:rsidRPr="006E6597" w:rsidRDefault="00CD47EE" w:rsidP="00CD47EE">
      <w:pPr>
        <w:tabs>
          <w:tab w:val="left" w:pos="1843"/>
        </w:tabs>
        <w:spacing w:line="276" w:lineRule="auto"/>
        <w:ind w:left="1843"/>
        <w:jc w:val="both"/>
        <w:rPr>
          <w:rFonts w:ascii="Arial" w:hAnsi="Arial" w:cs="Arial"/>
          <w:b/>
          <w:bCs/>
          <w:smallCaps/>
          <w:sz w:val="20"/>
          <w:szCs w:val="20"/>
        </w:rPr>
      </w:pPr>
      <w:r w:rsidRPr="00642711">
        <w:rPr>
          <w:rFonts w:ascii="Arial" w:hAnsi="Arial" w:cs="Arial"/>
          <w:color w:val="000000"/>
          <w:sz w:val="32"/>
          <w:szCs w:val="32"/>
        </w:rPr>
        <w:t>□</w:t>
      </w:r>
      <w:r>
        <w:rPr>
          <w:rFonts w:ascii="Arial" w:hAnsi="Arial" w:cs="Arial"/>
          <w:color w:val="000000"/>
          <w:sz w:val="32"/>
          <w:szCs w:val="32"/>
        </w:rPr>
        <w:t xml:space="preserve"> </w:t>
      </w:r>
      <w:r>
        <w:rPr>
          <w:rFonts w:ascii="Arial" w:hAnsi="Arial" w:cs="Arial"/>
          <w:b/>
          <w:bCs/>
          <w:smallCaps/>
          <w:sz w:val="20"/>
          <w:szCs w:val="20"/>
        </w:rPr>
        <w:t>Lot n°C</w:t>
      </w:r>
      <w:r w:rsidR="005122FF">
        <w:rPr>
          <w:rFonts w:ascii="Arial" w:hAnsi="Arial" w:cs="Arial"/>
          <w:b/>
          <w:bCs/>
          <w:smallCaps/>
          <w:sz w:val="20"/>
          <w:szCs w:val="20"/>
        </w:rPr>
        <w:t>7</w:t>
      </w:r>
      <w:r w:rsidR="00060CFD">
        <w:rPr>
          <w:rFonts w:ascii="Arial" w:hAnsi="Arial" w:cs="Arial"/>
          <w:b/>
          <w:bCs/>
          <w:smallCaps/>
          <w:sz w:val="20"/>
          <w:szCs w:val="20"/>
        </w:rPr>
        <w:t xml:space="preserve"> – </w:t>
      </w:r>
      <w:r w:rsidR="005122FF">
        <w:rPr>
          <w:rFonts w:ascii="Arial" w:hAnsi="Arial" w:cs="Arial"/>
          <w:b/>
          <w:bCs/>
          <w:smallCaps/>
          <w:sz w:val="20"/>
          <w:szCs w:val="20"/>
        </w:rPr>
        <w:t>Restauration de décors sculptés</w:t>
      </w:r>
    </w:p>
    <w:p w14:paraId="6E21FF8F" w14:textId="7FB16B14" w:rsidR="00060CFD" w:rsidRPr="006E6597" w:rsidRDefault="00060CFD" w:rsidP="00060CFD">
      <w:pPr>
        <w:tabs>
          <w:tab w:val="left" w:pos="1843"/>
        </w:tabs>
        <w:spacing w:line="276" w:lineRule="auto"/>
        <w:ind w:left="1843"/>
        <w:jc w:val="both"/>
        <w:rPr>
          <w:rFonts w:ascii="Arial" w:hAnsi="Arial" w:cs="Arial"/>
          <w:b/>
          <w:bCs/>
          <w:smallCaps/>
          <w:sz w:val="20"/>
          <w:szCs w:val="20"/>
        </w:rPr>
      </w:pPr>
      <w:r w:rsidRPr="00642711">
        <w:rPr>
          <w:rFonts w:ascii="Arial" w:hAnsi="Arial" w:cs="Arial"/>
          <w:color w:val="000000"/>
          <w:sz w:val="32"/>
          <w:szCs w:val="32"/>
        </w:rPr>
        <w:t>□</w:t>
      </w:r>
      <w:r>
        <w:rPr>
          <w:rFonts w:ascii="Arial" w:hAnsi="Arial" w:cs="Arial"/>
          <w:color w:val="000000"/>
          <w:sz w:val="32"/>
          <w:szCs w:val="32"/>
        </w:rPr>
        <w:t xml:space="preserve"> </w:t>
      </w:r>
      <w:r w:rsidR="005122FF">
        <w:rPr>
          <w:rFonts w:ascii="Arial" w:hAnsi="Arial" w:cs="Arial"/>
          <w:b/>
          <w:bCs/>
          <w:smallCaps/>
          <w:sz w:val="20"/>
          <w:szCs w:val="20"/>
        </w:rPr>
        <w:t>Lot n°C8</w:t>
      </w:r>
      <w:r>
        <w:rPr>
          <w:rFonts w:ascii="Arial" w:hAnsi="Arial" w:cs="Arial"/>
          <w:b/>
          <w:bCs/>
          <w:smallCaps/>
          <w:sz w:val="20"/>
          <w:szCs w:val="20"/>
        </w:rPr>
        <w:t xml:space="preserve"> </w:t>
      </w:r>
      <w:r w:rsidR="005122FF">
        <w:rPr>
          <w:rFonts w:ascii="Arial" w:hAnsi="Arial" w:cs="Arial"/>
          <w:b/>
          <w:bCs/>
          <w:smallCaps/>
          <w:sz w:val="20"/>
          <w:szCs w:val="20"/>
        </w:rPr>
        <w:t>–</w:t>
      </w:r>
      <w:r>
        <w:rPr>
          <w:rFonts w:ascii="Arial" w:hAnsi="Arial" w:cs="Arial"/>
          <w:b/>
          <w:bCs/>
          <w:smallCaps/>
          <w:sz w:val="20"/>
          <w:szCs w:val="20"/>
        </w:rPr>
        <w:t xml:space="preserve"> </w:t>
      </w:r>
      <w:r w:rsidR="005122FF">
        <w:rPr>
          <w:rFonts w:ascii="Arial" w:hAnsi="Arial" w:cs="Arial"/>
          <w:b/>
          <w:bCs/>
          <w:smallCaps/>
          <w:sz w:val="20"/>
          <w:szCs w:val="20"/>
        </w:rPr>
        <w:t>Menuiseries extérieures</w:t>
      </w:r>
    </w:p>
    <w:p w14:paraId="7C152C10" w14:textId="77777777" w:rsidR="00061519" w:rsidRPr="00F15823" w:rsidRDefault="00061519" w:rsidP="00382F8F">
      <w:pPr>
        <w:tabs>
          <w:tab w:val="left" w:pos="3060"/>
          <w:tab w:val="left" w:pos="4320"/>
        </w:tabs>
        <w:jc w:val="both"/>
        <w:rPr>
          <w:rFonts w:ascii="Arial" w:hAnsi="Arial" w:cs="Arial"/>
          <w:sz w:val="20"/>
          <w:szCs w:val="20"/>
        </w:rPr>
      </w:pPr>
    </w:p>
    <w:p w14:paraId="53485893" w14:textId="77777777" w:rsidR="00FC21EE" w:rsidRPr="00F15823" w:rsidRDefault="00FC21EE" w:rsidP="00382F8F">
      <w:pPr>
        <w:tabs>
          <w:tab w:val="left" w:pos="3060"/>
          <w:tab w:val="left" w:pos="4320"/>
        </w:tabs>
        <w:jc w:val="both"/>
        <w:rPr>
          <w:rFonts w:ascii="Arial" w:hAnsi="Arial" w:cs="Arial"/>
          <w:sz w:val="20"/>
          <w:szCs w:val="20"/>
        </w:rPr>
      </w:pPr>
    </w:p>
    <w:p w14:paraId="197AD57F" w14:textId="77777777" w:rsidR="00061519" w:rsidRPr="00F15823" w:rsidRDefault="00061519" w:rsidP="00382F8F">
      <w:pPr>
        <w:tabs>
          <w:tab w:val="left" w:pos="3060"/>
          <w:tab w:val="left" w:pos="4320"/>
        </w:tabs>
        <w:jc w:val="both"/>
        <w:rPr>
          <w:rFonts w:ascii="Arial" w:hAnsi="Arial" w:cs="Arial"/>
          <w:sz w:val="20"/>
          <w:szCs w:val="20"/>
        </w:rPr>
      </w:pPr>
    </w:p>
    <w:p w14:paraId="185D37AA" w14:textId="77777777" w:rsidR="00061519" w:rsidRPr="00F15823" w:rsidRDefault="00061519" w:rsidP="00382F8F">
      <w:pPr>
        <w:tabs>
          <w:tab w:val="left" w:pos="3060"/>
          <w:tab w:val="left" w:pos="4320"/>
        </w:tabs>
        <w:jc w:val="both"/>
        <w:rPr>
          <w:rFonts w:ascii="Arial" w:hAnsi="Arial" w:cs="Arial"/>
          <w:b/>
          <w:bCs/>
          <w:smallCaps/>
          <w:sz w:val="20"/>
          <w:szCs w:val="20"/>
        </w:rPr>
      </w:pPr>
      <w:r w:rsidRPr="00F15823">
        <w:rPr>
          <w:rFonts w:ascii="Arial" w:hAnsi="Arial" w:cs="Arial"/>
          <w:b/>
          <w:bCs/>
          <w:smallCaps/>
          <w:sz w:val="20"/>
          <w:szCs w:val="20"/>
        </w:rPr>
        <w:t>Nom du candidat :</w:t>
      </w:r>
    </w:p>
    <w:p w14:paraId="4B2D3605" w14:textId="77777777" w:rsidR="00061519" w:rsidRPr="00F15823" w:rsidRDefault="00061519" w:rsidP="00382F8F">
      <w:pPr>
        <w:tabs>
          <w:tab w:val="left" w:pos="3060"/>
          <w:tab w:val="left" w:pos="4320"/>
        </w:tabs>
        <w:jc w:val="both"/>
        <w:rPr>
          <w:rFonts w:ascii="Arial" w:hAnsi="Arial" w:cs="Arial"/>
          <w:sz w:val="20"/>
          <w:szCs w:val="20"/>
        </w:rPr>
      </w:pPr>
    </w:p>
    <w:p w14:paraId="207E3FAD" w14:textId="77777777" w:rsidR="00061519" w:rsidRPr="00F15823" w:rsidRDefault="00061519" w:rsidP="00382F8F">
      <w:pPr>
        <w:tabs>
          <w:tab w:val="left" w:pos="3060"/>
          <w:tab w:val="left" w:pos="4320"/>
        </w:tabs>
        <w:jc w:val="both"/>
        <w:rPr>
          <w:rFonts w:ascii="Arial" w:hAnsi="Arial" w:cs="Arial"/>
          <w:sz w:val="20"/>
          <w:szCs w:val="20"/>
        </w:rPr>
      </w:pPr>
    </w:p>
    <w:p w14:paraId="265D8BDE" w14:textId="77777777" w:rsidR="00061519" w:rsidRPr="00F15823" w:rsidRDefault="00061519" w:rsidP="00382F8F">
      <w:pPr>
        <w:tabs>
          <w:tab w:val="left" w:pos="3060"/>
          <w:tab w:val="left" w:pos="4320"/>
        </w:tabs>
        <w:jc w:val="both"/>
        <w:rPr>
          <w:rFonts w:ascii="Arial" w:hAnsi="Arial" w:cs="Arial"/>
          <w:sz w:val="20"/>
          <w:szCs w:val="20"/>
        </w:rPr>
      </w:pPr>
    </w:p>
    <w:p w14:paraId="6DCB8A14" w14:textId="77777777" w:rsidR="00061519" w:rsidRPr="00F15823" w:rsidRDefault="00061519" w:rsidP="00382F8F">
      <w:pPr>
        <w:tabs>
          <w:tab w:val="left" w:pos="3060"/>
          <w:tab w:val="left" w:pos="4320"/>
        </w:tabs>
        <w:jc w:val="both"/>
        <w:rPr>
          <w:rFonts w:ascii="Arial" w:hAnsi="Arial" w:cs="Arial"/>
          <w:b/>
          <w:smallCaps/>
          <w:sz w:val="20"/>
          <w:szCs w:val="20"/>
        </w:rPr>
      </w:pPr>
      <w:r w:rsidRPr="00F15823">
        <w:rPr>
          <w:rFonts w:ascii="Arial" w:hAnsi="Arial" w:cs="Arial"/>
          <w:b/>
          <w:smallCaps/>
          <w:sz w:val="20"/>
          <w:szCs w:val="20"/>
        </w:rPr>
        <w:t xml:space="preserve">Date de </w:t>
      </w:r>
      <w:smartTag w:uri="urn:schemas-microsoft-com:office:smarttags" w:element="PersonName">
        <w:smartTagPr>
          <w:attr w:name="ProductID" w:val="LA VISITE"/>
        </w:smartTagPr>
        <w:r w:rsidRPr="00F15823">
          <w:rPr>
            <w:rFonts w:ascii="Arial" w:hAnsi="Arial" w:cs="Arial"/>
            <w:b/>
            <w:smallCaps/>
            <w:sz w:val="20"/>
            <w:szCs w:val="20"/>
          </w:rPr>
          <w:t>la visite</w:t>
        </w:r>
      </w:smartTag>
      <w:r w:rsidRPr="00F15823">
        <w:rPr>
          <w:rFonts w:ascii="Arial" w:hAnsi="Arial" w:cs="Arial"/>
          <w:b/>
          <w:smallCaps/>
          <w:sz w:val="20"/>
          <w:szCs w:val="20"/>
        </w:rPr>
        <w:t> :</w:t>
      </w:r>
    </w:p>
    <w:p w14:paraId="347D1794" w14:textId="77777777" w:rsidR="00061519" w:rsidRPr="00F15823" w:rsidRDefault="00061519" w:rsidP="00382F8F">
      <w:pPr>
        <w:tabs>
          <w:tab w:val="left" w:pos="3060"/>
          <w:tab w:val="left" w:pos="4320"/>
        </w:tabs>
        <w:jc w:val="both"/>
        <w:rPr>
          <w:rFonts w:ascii="Arial" w:hAnsi="Arial" w:cs="Arial"/>
          <w:sz w:val="20"/>
          <w:szCs w:val="20"/>
        </w:rPr>
      </w:pPr>
    </w:p>
    <w:p w14:paraId="3DFE5B69" w14:textId="77777777" w:rsidR="00061519" w:rsidRPr="00F15823" w:rsidRDefault="00061519" w:rsidP="00382F8F">
      <w:pPr>
        <w:tabs>
          <w:tab w:val="left" w:pos="3060"/>
          <w:tab w:val="left" w:pos="4320"/>
        </w:tabs>
        <w:jc w:val="both"/>
        <w:rPr>
          <w:rFonts w:ascii="Arial" w:hAnsi="Arial" w:cs="Arial"/>
          <w:sz w:val="20"/>
          <w:szCs w:val="20"/>
        </w:rPr>
      </w:pPr>
    </w:p>
    <w:p w14:paraId="6205B265" w14:textId="77777777" w:rsidR="00061519" w:rsidRPr="00F15823" w:rsidRDefault="00061519" w:rsidP="00382F8F">
      <w:pPr>
        <w:tabs>
          <w:tab w:val="left" w:pos="3060"/>
          <w:tab w:val="left" w:pos="4320"/>
        </w:tabs>
        <w:jc w:val="both"/>
        <w:rPr>
          <w:rFonts w:ascii="Arial" w:hAnsi="Arial" w:cs="Arial"/>
          <w:sz w:val="20"/>
          <w:szCs w:val="20"/>
        </w:rPr>
      </w:pPr>
    </w:p>
    <w:p w14:paraId="0F99B213" w14:textId="77777777" w:rsidR="00061519" w:rsidRPr="00F15823" w:rsidRDefault="00061519" w:rsidP="00382F8F">
      <w:pPr>
        <w:tabs>
          <w:tab w:val="left" w:pos="3060"/>
          <w:tab w:val="left" w:pos="4320"/>
        </w:tabs>
        <w:jc w:val="both"/>
        <w:rPr>
          <w:rFonts w:ascii="Arial" w:hAnsi="Arial" w:cs="Arial"/>
          <w:sz w:val="20"/>
          <w:szCs w:val="20"/>
        </w:rPr>
      </w:pPr>
    </w:p>
    <w:p w14:paraId="16512D2A" w14:textId="77777777" w:rsidR="00061519" w:rsidRPr="00F15823" w:rsidRDefault="00061519" w:rsidP="00382F8F">
      <w:pPr>
        <w:tabs>
          <w:tab w:val="left" w:pos="3060"/>
          <w:tab w:val="left" w:pos="4320"/>
        </w:tabs>
        <w:jc w:val="both"/>
        <w:rPr>
          <w:rFonts w:ascii="Arial" w:hAnsi="Arial" w:cs="Arial"/>
          <w:sz w:val="20"/>
          <w:szCs w:val="20"/>
        </w:rPr>
      </w:pPr>
    </w:p>
    <w:p w14:paraId="433E68D1" w14:textId="77777777" w:rsidR="00061519" w:rsidRPr="00F15823" w:rsidRDefault="00061519" w:rsidP="00382F8F">
      <w:pPr>
        <w:tabs>
          <w:tab w:val="left" w:pos="3060"/>
          <w:tab w:val="left" w:pos="4320"/>
        </w:tabs>
        <w:jc w:val="both"/>
        <w:rPr>
          <w:rFonts w:ascii="Arial" w:hAnsi="Arial" w:cs="Arial"/>
          <w:sz w:val="20"/>
          <w:szCs w:val="20"/>
        </w:rPr>
      </w:pPr>
    </w:p>
    <w:p w14:paraId="4C47FB7B" w14:textId="77777777" w:rsidR="00061519" w:rsidRPr="00F15823" w:rsidRDefault="00061519" w:rsidP="00382F8F">
      <w:pPr>
        <w:tabs>
          <w:tab w:val="left" w:pos="3060"/>
          <w:tab w:val="left" w:pos="4320"/>
        </w:tabs>
        <w:jc w:val="both"/>
        <w:rPr>
          <w:rFonts w:ascii="Arial" w:hAnsi="Arial" w:cs="Arial"/>
          <w:sz w:val="20"/>
          <w:szCs w:val="20"/>
        </w:rPr>
      </w:pPr>
    </w:p>
    <w:p w14:paraId="00878A8F" w14:textId="77777777" w:rsidR="00061519" w:rsidRPr="00F15823" w:rsidRDefault="00061519" w:rsidP="00382F8F">
      <w:pPr>
        <w:tabs>
          <w:tab w:val="left" w:pos="3060"/>
          <w:tab w:val="left" w:pos="4320"/>
        </w:tabs>
        <w:jc w:val="both"/>
        <w:rPr>
          <w:rFonts w:ascii="Arial" w:hAnsi="Arial" w:cs="Arial"/>
          <w:sz w:val="20"/>
          <w:szCs w:val="20"/>
        </w:rPr>
      </w:pPr>
    </w:p>
    <w:p w14:paraId="6ADB4080" w14:textId="77777777" w:rsidR="00061519" w:rsidRPr="00F15823" w:rsidRDefault="00061519" w:rsidP="00382F8F">
      <w:pPr>
        <w:tabs>
          <w:tab w:val="left" w:pos="3060"/>
          <w:tab w:val="left" w:pos="4320"/>
        </w:tabs>
        <w:jc w:val="both"/>
        <w:rPr>
          <w:rFonts w:ascii="Arial" w:hAnsi="Arial" w:cs="Arial"/>
          <w:sz w:val="20"/>
          <w:szCs w:val="20"/>
        </w:rPr>
      </w:pPr>
    </w:p>
    <w:p w14:paraId="78466350" w14:textId="77777777" w:rsidR="00061519" w:rsidRPr="00F15823" w:rsidRDefault="00061519" w:rsidP="00382F8F">
      <w:pPr>
        <w:tabs>
          <w:tab w:val="left" w:pos="4860"/>
        </w:tabs>
        <w:jc w:val="both"/>
        <w:rPr>
          <w:rFonts w:ascii="Arial" w:hAnsi="Arial" w:cs="Arial"/>
          <w:b/>
          <w:bCs/>
          <w:sz w:val="20"/>
          <w:szCs w:val="20"/>
        </w:rPr>
      </w:pPr>
      <w:r w:rsidRPr="00F15823">
        <w:rPr>
          <w:rFonts w:ascii="Arial" w:hAnsi="Arial" w:cs="Arial"/>
          <w:b/>
          <w:bCs/>
          <w:sz w:val="20"/>
          <w:szCs w:val="20"/>
        </w:rPr>
        <w:t>Le candidat</w:t>
      </w:r>
      <w:r w:rsidRPr="00F15823">
        <w:rPr>
          <w:rFonts w:ascii="Arial" w:hAnsi="Arial" w:cs="Arial"/>
          <w:b/>
          <w:bCs/>
          <w:sz w:val="20"/>
          <w:szCs w:val="20"/>
        </w:rPr>
        <w:tab/>
      </w:r>
      <w:r w:rsidRPr="00F15823">
        <w:rPr>
          <w:rFonts w:ascii="Arial" w:hAnsi="Arial" w:cs="Arial"/>
          <w:b/>
          <w:bCs/>
          <w:sz w:val="20"/>
          <w:szCs w:val="20"/>
        </w:rPr>
        <w:tab/>
      </w:r>
      <w:r w:rsidRPr="00F15823">
        <w:rPr>
          <w:rFonts w:ascii="Arial" w:hAnsi="Arial" w:cs="Arial"/>
          <w:b/>
          <w:bCs/>
          <w:sz w:val="20"/>
          <w:szCs w:val="20"/>
        </w:rPr>
        <w:tab/>
      </w:r>
      <w:r w:rsidR="001925D1" w:rsidRPr="00F15823">
        <w:rPr>
          <w:rFonts w:ascii="Arial" w:hAnsi="Arial" w:cs="Arial"/>
          <w:b/>
          <w:bCs/>
          <w:sz w:val="20"/>
          <w:szCs w:val="20"/>
        </w:rPr>
        <w:t xml:space="preserve">        </w:t>
      </w:r>
      <w:r w:rsidRPr="00F15823">
        <w:rPr>
          <w:rFonts w:ascii="Arial" w:hAnsi="Arial" w:cs="Arial"/>
          <w:b/>
          <w:bCs/>
          <w:sz w:val="20"/>
          <w:szCs w:val="20"/>
        </w:rPr>
        <w:t>Le représentant du</w:t>
      </w:r>
    </w:p>
    <w:p w14:paraId="3F5CE056" w14:textId="77777777" w:rsidR="00061519" w:rsidRPr="00F15823" w:rsidRDefault="00061519" w:rsidP="00382F8F">
      <w:pPr>
        <w:tabs>
          <w:tab w:val="left" w:pos="4860"/>
        </w:tabs>
        <w:jc w:val="both"/>
        <w:rPr>
          <w:rFonts w:ascii="Arial" w:hAnsi="Arial" w:cs="Arial"/>
          <w:b/>
          <w:bCs/>
          <w:smallCaps/>
          <w:sz w:val="20"/>
          <w:szCs w:val="20"/>
        </w:rPr>
      </w:pPr>
      <w:r w:rsidRPr="00F15823">
        <w:rPr>
          <w:rFonts w:ascii="Arial" w:hAnsi="Arial" w:cs="Arial"/>
          <w:b/>
          <w:bCs/>
          <w:sz w:val="20"/>
          <w:szCs w:val="20"/>
        </w:rPr>
        <w:tab/>
      </w:r>
      <w:r w:rsidRPr="00F15823">
        <w:rPr>
          <w:rFonts w:ascii="Arial" w:hAnsi="Arial" w:cs="Arial"/>
          <w:b/>
          <w:bCs/>
          <w:sz w:val="20"/>
          <w:szCs w:val="20"/>
        </w:rPr>
        <w:tab/>
      </w:r>
      <w:r w:rsidRPr="00F15823">
        <w:rPr>
          <w:rFonts w:ascii="Arial" w:hAnsi="Arial" w:cs="Arial"/>
          <w:b/>
          <w:bCs/>
          <w:sz w:val="20"/>
          <w:szCs w:val="20"/>
        </w:rPr>
        <w:tab/>
      </w:r>
      <w:r w:rsidR="001925D1" w:rsidRPr="00F15823">
        <w:rPr>
          <w:rFonts w:ascii="Arial" w:hAnsi="Arial" w:cs="Arial"/>
          <w:b/>
          <w:bCs/>
          <w:sz w:val="20"/>
          <w:szCs w:val="20"/>
        </w:rPr>
        <w:t xml:space="preserve">        </w:t>
      </w:r>
      <w:r w:rsidRPr="00F15823">
        <w:rPr>
          <w:rFonts w:ascii="Arial" w:hAnsi="Arial" w:cs="Arial"/>
          <w:b/>
          <w:bCs/>
          <w:smallCaps/>
          <w:sz w:val="20"/>
          <w:szCs w:val="20"/>
        </w:rPr>
        <w:t>Centre des Monuments Nationaux</w:t>
      </w:r>
    </w:p>
    <w:p w14:paraId="691708D9" w14:textId="77777777" w:rsidR="001925D1" w:rsidRPr="00F15823" w:rsidRDefault="001925D1" w:rsidP="00382F8F">
      <w:pPr>
        <w:pStyle w:val="Corpsdetexte2"/>
        <w:tabs>
          <w:tab w:val="left" w:pos="4860"/>
        </w:tabs>
        <w:rPr>
          <w:rFonts w:ascii="Arial" w:hAnsi="Arial" w:cs="Arial"/>
          <w:b/>
          <w:iCs/>
        </w:rPr>
      </w:pPr>
    </w:p>
    <w:p w14:paraId="33BB6338" w14:textId="77777777" w:rsidR="00061519" w:rsidRPr="00F15823" w:rsidRDefault="00061519" w:rsidP="00382F8F">
      <w:pPr>
        <w:pStyle w:val="Corpsdetexte2"/>
        <w:tabs>
          <w:tab w:val="left" w:pos="4860"/>
        </w:tabs>
        <w:rPr>
          <w:rFonts w:ascii="Arial" w:hAnsi="Arial" w:cs="Arial"/>
          <w:b/>
          <w:iCs/>
        </w:rPr>
      </w:pPr>
      <w:r w:rsidRPr="00F15823">
        <w:rPr>
          <w:rFonts w:ascii="Arial" w:hAnsi="Arial" w:cs="Arial"/>
          <w:b/>
          <w:iCs/>
        </w:rPr>
        <w:t>(</w:t>
      </w:r>
      <w:r w:rsidR="0062064F" w:rsidRPr="00F15823">
        <w:rPr>
          <w:rFonts w:ascii="Arial" w:hAnsi="Arial" w:cs="Arial"/>
          <w:b/>
          <w:iCs/>
        </w:rPr>
        <w:t>Signature</w:t>
      </w:r>
      <w:r w:rsidRPr="00F15823">
        <w:rPr>
          <w:rFonts w:ascii="Arial" w:hAnsi="Arial" w:cs="Arial"/>
          <w:b/>
          <w:iCs/>
        </w:rPr>
        <w:t xml:space="preserve"> et tampon</w:t>
      </w:r>
      <w:r w:rsidR="001925D1" w:rsidRPr="00F15823">
        <w:rPr>
          <w:rFonts w:ascii="Arial" w:hAnsi="Arial" w:cs="Arial"/>
          <w:b/>
          <w:iCs/>
        </w:rPr>
        <w:t xml:space="preserve"> de l’entreprise</w:t>
      </w:r>
      <w:r w:rsidRPr="00F15823">
        <w:rPr>
          <w:rFonts w:ascii="Arial" w:hAnsi="Arial" w:cs="Arial"/>
          <w:b/>
          <w:iCs/>
        </w:rPr>
        <w:t>)</w:t>
      </w:r>
      <w:r w:rsidRPr="00F15823">
        <w:rPr>
          <w:rFonts w:ascii="Arial" w:hAnsi="Arial" w:cs="Arial"/>
          <w:b/>
          <w:iCs/>
        </w:rPr>
        <w:tab/>
      </w:r>
      <w:r w:rsidRPr="00F15823">
        <w:rPr>
          <w:rFonts w:ascii="Arial" w:hAnsi="Arial" w:cs="Arial"/>
          <w:b/>
          <w:iCs/>
        </w:rPr>
        <w:tab/>
      </w:r>
      <w:r w:rsidRPr="00F15823">
        <w:rPr>
          <w:rFonts w:ascii="Arial" w:hAnsi="Arial" w:cs="Arial"/>
          <w:b/>
          <w:iCs/>
        </w:rPr>
        <w:tab/>
      </w:r>
      <w:r w:rsidR="001925D1" w:rsidRPr="00F15823">
        <w:rPr>
          <w:rFonts w:ascii="Arial" w:hAnsi="Arial" w:cs="Arial"/>
          <w:b/>
          <w:iCs/>
        </w:rPr>
        <w:t xml:space="preserve">        </w:t>
      </w:r>
      <w:r w:rsidRPr="00F15823">
        <w:rPr>
          <w:rFonts w:ascii="Arial" w:hAnsi="Arial" w:cs="Arial"/>
          <w:b/>
          <w:iCs/>
        </w:rPr>
        <w:t>(</w:t>
      </w:r>
      <w:r w:rsidR="0062064F" w:rsidRPr="00F15823">
        <w:rPr>
          <w:rFonts w:ascii="Arial" w:hAnsi="Arial" w:cs="Arial"/>
          <w:b/>
          <w:iCs/>
        </w:rPr>
        <w:t>Signature</w:t>
      </w:r>
      <w:r w:rsidRPr="00F15823">
        <w:rPr>
          <w:rFonts w:ascii="Arial" w:hAnsi="Arial" w:cs="Arial"/>
          <w:b/>
          <w:iCs/>
        </w:rPr>
        <w:t>)</w:t>
      </w:r>
    </w:p>
    <w:p w14:paraId="36DA34E2" w14:textId="77777777" w:rsidR="00061519" w:rsidRPr="00F15823" w:rsidRDefault="00061519" w:rsidP="00382F8F">
      <w:pPr>
        <w:autoSpaceDE w:val="0"/>
        <w:autoSpaceDN w:val="0"/>
        <w:adjustRightInd w:val="0"/>
        <w:jc w:val="both"/>
        <w:rPr>
          <w:rFonts w:ascii="Arial" w:hAnsi="Arial" w:cs="Arial"/>
          <w:sz w:val="20"/>
          <w:szCs w:val="20"/>
        </w:rPr>
      </w:pPr>
    </w:p>
    <w:p w14:paraId="6C2B9E43" w14:textId="77777777" w:rsidR="00061519" w:rsidRPr="00F15823" w:rsidRDefault="00061519" w:rsidP="00382F8F">
      <w:pPr>
        <w:autoSpaceDE w:val="0"/>
        <w:autoSpaceDN w:val="0"/>
        <w:adjustRightInd w:val="0"/>
        <w:jc w:val="both"/>
        <w:rPr>
          <w:rFonts w:ascii="Arial" w:hAnsi="Arial" w:cs="Arial"/>
          <w:sz w:val="20"/>
          <w:szCs w:val="20"/>
        </w:rPr>
      </w:pPr>
    </w:p>
    <w:p w14:paraId="60635A36" w14:textId="77777777" w:rsidR="008B1C44" w:rsidRPr="00F15823" w:rsidRDefault="008B1C44" w:rsidP="00382F8F">
      <w:pPr>
        <w:autoSpaceDE w:val="0"/>
        <w:autoSpaceDN w:val="0"/>
        <w:adjustRightInd w:val="0"/>
        <w:jc w:val="both"/>
        <w:rPr>
          <w:rFonts w:ascii="Arial" w:hAnsi="Arial" w:cs="Arial"/>
          <w:sz w:val="20"/>
          <w:szCs w:val="20"/>
        </w:rPr>
      </w:pPr>
    </w:p>
    <w:p w14:paraId="5E88BCC8" w14:textId="77777777" w:rsidR="008B1C44" w:rsidRPr="00F15823" w:rsidRDefault="008B1C44" w:rsidP="00382F8F">
      <w:pPr>
        <w:autoSpaceDE w:val="0"/>
        <w:autoSpaceDN w:val="0"/>
        <w:adjustRightInd w:val="0"/>
        <w:jc w:val="both"/>
        <w:rPr>
          <w:rFonts w:ascii="Arial" w:hAnsi="Arial" w:cs="Arial"/>
          <w:sz w:val="20"/>
          <w:szCs w:val="20"/>
        </w:rPr>
      </w:pPr>
    </w:p>
    <w:p w14:paraId="3EBF2577" w14:textId="77777777" w:rsidR="008B1C44" w:rsidRPr="00F15823" w:rsidRDefault="008B1C44" w:rsidP="00382F8F">
      <w:pPr>
        <w:autoSpaceDE w:val="0"/>
        <w:autoSpaceDN w:val="0"/>
        <w:adjustRightInd w:val="0"/>
        <w:jc w:val="both"/>
        <w:rPr>
          <w:rFonts w:ascii="Arial" w:hAnsi="Arial" w:cs="Arial"/>
          <w:sz w:val="20"/>
          <w:szCs w:val="20"/>
        </w:rPr>
      </w:pPr>
    </w:p>
    <w:p w14:paraId="460D13C8" w14:textId="77777777" w:rsidR="008B1C44" w:rsidRPr="00F15823" w:rsidRDefault="008B1C44" w:rsidP="00382F8F">
      <w:pPr>
        <w:autoSpaceDE w:val="0"/>
        <w:autoSpaceDN w:val="0"/>
        <w:adjustRightInd w:val="0"/>
        <w:jc w:val="both"/>
        <w:rPr>
          <w:rFonts w:ascii="Arial" w:hAnsi="Arial" w:cs="Arial"/>
          <w:sz w:val="20"/>
          <w:szCs w:val="20"/>
        </w:rPr>
      </w:pPr>
    </w:p>
    <w:p w14:paraId="7EBCB96B" w14:textId="77777777" w:rsidR="008B1C44" w:rsidRPr="00F15823" w:rsidRDefault="008B1C44" w:rsidP="00382F8F">
      <w:pPr>
        <w:autoSpaceDE w:val="0"/>
        <w:autoSpaceDN w:val="0"/>
        <w:adjustRightInd w:val="0"/>
        <w:jc w:val="both"/>
        <w:rPr>
          <w:rFonts w:ascii="Arial" w:hAnsi="Arial" w:cs="Arial"/>
          <w:sz w:val="20"/>
          <w:szCs w:val="20"/>
        </w:rPr>
      </w:pPr>
    </w:p>
    <w:p w14:paraId="29222EF1" w14:textId="77777777" w:rsidR="008B1C44" w:rsidRPr="00F15823" w:rsidRDefault="008B1C44" w:rsidP="00382F8F">
      <w:pPr>
        <w:autoSpaceDE w:val="0"/>
        <w:autoSpaceDN w:val="0"/>
        <w:adjustRightInd w:val="0"/>
        <w:jc w:val="both"/>
        <w:rPr>
          <w:rFonts w:ascii="Arial" w:hAnsi="Arial" w:cs="Arial"/>
          <w:sz w:val="20"/>
          <w:szCs w:val="20"/>
        </w:rPr>
      </w:pPr>
    </w:p>
    <w:p w14:paraId="1F6F8AC6" w14:textId="77777777" w:rsidR="008B1C44" w:rsidRPr="00F15823" w:rsidRDefault="008B1C44" w:rsidP="00382F8F">
      <w:pPr>
        <w:autoSpaceDE w:val="0"/>
        <w:autoSpaceDN w:val="0"/>
        <w:adjustRightInd w:val="0"/>
        <w:jc w:val="both"/>
        <w:rPr>
          <w:rFonts w:ascii="Arial" w:hAnsi="Arial" w:cs="Arial"/>
          <w:sz w:val="20"/>
          <w:szCs w:val="20"/>
        </w:rPr>
      </w:pPr>
    </w:p>
    <w:p w14:paraId="152BA2C0" w14:textId="77777777" w:rsidR="00061519" w:rsidRPr="00F15823" w:rsidRDefault="00D67CFE" w:rsidP="00382F8F">
      <w:pPr>
        <w:autoSpaceDE w:val="0"/>
        <w:autoSpaceDN w:val="0"/>
        <w:adjustRightInd w:val="0"/>
        <w:jc w:val="both"/>
        <w:rPr>
          <w:rFonts w:ascii="Arial" w:hAnsi="Arial" w:cs="Arial"/>
          <w:sz w:val="20"/>
          <w:szCs w:val="20"/>
        </w:rPr>
      </w:pPr>
      <w:r>
        <w:rPr>
          <w:rFonts w:ascii="Arial" w:hAnsi="Arial" w:cs="Arial"/>
          <w:noProof/>
          <w:sz w:val="20"/>
          <w:szCs w:val="20"/>
        </w:rPr>
        <w:drawing>
          <wp:anchor distT="0" distB="0" distL="114300" distR="114300" simplePos="0" relativeHeight="251657216" behindDoc="0" locked="0" layoutInCell="1" allowOverlap="1" wp14:anchorId="48B5A1B5" wp14:editId="7B097671">
            <wp:simplePos x="0" y="0"/>
            <wp:positionH relativeFrom="column">
              <wp:posOffset>3429000</wp:posOffset>
            </wp:positionH>
            <wp:positionV relativeFrom="paragraph">
              <wp:posOffset>56515</wp:posOffset>
            </wp:positionV>
            <wp:extent cx="2520315" cy="894080"/>
            <wp:effectExtent l="19050" t="0" r="0" b="0"/>
            <wp:wrapNone/>
            <wp:docPr id="3" name="Image 3" descr="cid:image001.jpg@01C92E17.C8FD9F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jpg@01C92E17.C8FD9FC0"/>
                    <pic:cNvPicPr>
                      <a:picLocks noChangeAspect="1" noChangeArrowheads="1"/>
                    </pic:cNvPicPr>
                  </pic:nvPicPr>
                  <pic:blipFill>
                    <a:blip r:embed="rId8" r:link="rId22" cstate="print"/>
                    <a:srcRect/>
                    <a:stretch>
                      <a:fillRect/>
                    </a:stretch>
                  </pic:blipFill>
                  <pic:spPr bwMode="auto">
                    <a:xfrm>
                      <a:off x="0" y="0"/>
                      <a:ext cx="2520315" cy="894080"/>
                    </a:xfrm>
                    <a:prstGeom prst="rect">
                      <a:avLst/>
                    </a:prstGeom>
                    <a:noFill/>
                    <a:ln w="9525">
                      <a:noFill/>
                      <a:miter lim="800000"/>
                      <a:headEnd/>
                      <a:tailEnd/>
                    </a:ln>
                  </pic:spPr>
                </pic:pic>
              </a:graphicData>
            </a:graphic>
          </wp:anchor>
        </w:drawing>
      </w:r>
    </w:p>
    <w:p w14:paraId="460F6AE7" w14:textId="77777777" w:rsidR="0023664E" w:rsidRDefault="0023664E" w:rsidP="0023664E">
      <w:pPr>
        <w:autoSpaceDE w:val="0"/>
        <w:jc w:val="both"/>
        <w:rPr>
          <w:rFonts w:ascii="Calibri" w:hAnsi="Calibri" w:cs="Calibri"/>
          <w:bCs/>
          <w:iCs/>
          <w:color w:val="000000"/>
          <w:sz w:val="22"/>
          <w:szCs w:val="22"/>
        </w:rPr>
      </w:pPr>
    </w:p>
    <w:p w14:paraId="588500E0" w14:textId="77777777" w:rsidR="0023664E" w:rsidRDefault="0023664E" w:rsidP="0023664E">
      <w:pPr>
        <w:autoSpaceDE w:val="0"/>
        <w:jc w:val="center"/>
        <w:rPr>
          <w:rFonts w:ascii="Calibri" w:hAnsi="Calibri" w:cs="Calibri"/>
          <w:bCs/>
          <w:color w:val="000000"/>
          <w:sz w:val="22"/>
          <w:szCs w:val="22"/>
        </w:rPr>
      </w:pPr>
    </w:p>
    <w:p w14:paraId="017F6CDE" w14:textId="77777777" w:rsidR="0023664E" w:rsidRDefault="0023664E" w:rsidP="0023664E">
      <w:pPr>
        <w:autoSpaceDE w:val="0"/>
        <w:jc w:val="center"/>
        <w:rPr>
          <w:rFonts w:ascii="Calibri" w:hAnsi="Calibri" w:cs="Calibri"/>
          <w:bCs/>
          <w:color w:val="000000"/>
          <w:sz w:val="22"/>
          <w:szCs w:val="22"/>
        </w:rPr>
      </w:pPr>
    </w:p>
    <w:p w14:paraId="10802BCF" w14:textId="77777777" w:rsidR="009737D0" w:rsidRDefault="009737D0" w:rsidP="0023664E">
      <w:pPr>
        <w:autoSpaceDE w:val="0"/>
        <w:jc w:val="center"/>
        <w:rPr>
          <w:rFonts w:ascii="Calibri" w:hAnsi="Calibri" w:cs="Calibri"/>
          <w:bCs/>
          <w:color w:val="000000"/>
          <w:sz w:val="22"/>
          <w:szCs w:val="22"/>
        </w:rPr>
      </w:pPr>
    </w:p>
    <w:p w14:paraId="201D6FA8" w14:textId="77777777" w:rsidR="009737D0" w:rsidRDefault="009737D0" w:rsidP="0023664E">
      <w:pPr>
        <w:autoSpaceDE w:val="0"/>
        <w:jc w:val="center"/>
        <w:rPr>
          <w:rFonts w:ascii="Calibri" w:hAnsi="Calibri" w:cs="Calibri"/>
          <w:bCs/>
          <w:color w:val="000000"/>
          <w:sz w:val="22"/>
          <w:szCs w:val="22"/>
        </w:rPr>
      </w:pPr>
    </w:p>
    <w:p w14:paraId="24513BA4" w14:textId="77777777" w:rsidR="009737D0" w:rsidRDefault="009737D0" w:rsidP="0023664E">
      <w:pPr>
        <w:autoSpaceDE w:val="0"/>
        <w:jc w:val="center"/>
        <w:rPr>
          <w:rFonts w:ascii="Calibri" w:hAnsi="Calibri" w:cs="Calibri"/>
          <w:bCs/>
          <w:color w:val="000000"/>
          <w:sz w:val="22"/>
          <w:szCs w:val="22"/>
        </w:rPr>
      </w:pPr>
    </w:p>
    <w:p w14:paraId="5B69B5DD" w14:textId="77777777" w:rsidR="009737D0" w:rsidRDefault="009737D0" w:rsidP="0023664E">
      <w:pPr>
        <w:autoSpaceDE w:val="0"/>
        <w:jc w:val="center"/>
        <w:rPr>
          <w:rFonts w:ascii="Calibri" w:hAnsi="Calibri" w:cs="Calibri"/>
          <w:bCs/>
          <w:color w:val="000000"/>
          <w:sz w:val="22"/>
          <w:szCs w:val="22"/>
        </w:rPr>
      </w:pPr>
    </w:p>
    <w:p w14:paraId="0172D916" w14:textId="77777777" w:rsidR="009737D0" w:rsidRDefault="009737D0" w:rsidP="0023664E">
      <w:pPr>
        <w:autoSpaceDE w:val="0"/>
        <w:jc w:val="center"/>
        <w:rPr>
          <w:rFonts w:ascii="Calibri" w:hAnsi="Calibri" w:cs="Calibri"/>
          <w:bCs/>
          <w:color w:val="000000"/>
          <w:sz w:val="22"/>
          <w:szCs w:val="22"/>
        </w:rPr>
      </w:pPr>
    </w:p>
    <w:p w14:paraId="2DFECB1A" w14:textId="77777777" w:rsidR="009737D0" w:rsidRDefault="009737D0" w:rsidP="0023664E">
      <w:pPr>
        <w:autoSpaceDE w:val="0"/>
        <w:jc w:val="center"/>
        <w:rPr>
          <w:rFonts w:ascii="Calibri" w:hAnsi="Calibri" w:cs="Calibri"/>
          <w:bCs/>
          <w:color w:val="000000"/>
          <w:sz w:val="22"/>
          <w:szCs w:val="22"/>
        </w:rPr>
      </w:pPr>
    </w:p>
    <w:p w14:paraId="22C2816F" w14:textId="77777777" w:rsidR="0023664E" w:rsidRDefault="0023664E" w:rsidP="0023664E">
      <w:pPr>
        <w:autoSpaceDE w:val="0"/>
        <w:jc w:val="center"/>
        <w:rPr>
          <w:rFonts w:ascii="Calibri" w:hAnsi="Calibri" w:cs="Calibri"/>
          <w:bCs/>
          <w:color w:val="000000"/>
          <w:sz w:val="22"/>
          <w:szCs w:val="22"/>
        </w:rPr>
      </w:pPr>
      <w:r>
        <w:rPr>
          <w:rFonts w:ascii="Calibri" w:hAnsi="Calibri" w:cs="Calibri"/>
          <w:bCs/>
          <w:color w:val="000000"/>
          <w:sz w:val="22"/>
          <w:szCs w:val="22"/>
        </w:rPr>
        <w:t>Annexe au règlement de la consultation</w:t>
      </w:r>
    </w:p>
    <w:p w14:paraId="1AEC4E44" w14:textId="77777777" w:rsidR="0023664E" w:rsidRDefault="0023664E" w:rsidP="0023664E">
      <w:pPr>
        <w:autoSpaceDE w:val="0"/>
        <w:jc w:val="center"/>
        <w:rPr>
          <w:rFonts w:ascii="Calibri" w:hAnsi="Calibri" w:cs="Calibri"/>
          <w:b/>
          <w:bCs/>
          <w:color w:val="000000"/>
          <w:sz w:val="22"/>
          <w:szCs w:val="22"/>
        </w:rPr>
      </w:pPr>
    </w:p>
    <w:p w14:paraId="768334BE" w14:textId="77777777" w:rsidR="0023664E" w:rsidRPr="00A35361" w:rsidRDefault="0023664E" w:rsidP="0023664E">
      <w:pPr>
        <w:autoSpaceDE w:val="0"/>
        <w:jc w:val="center"/>
        <w:rPr>
          <w:rFonts w:ascii="Calibri" w:hAnsi="Calibri" w:cs="Calibri"/>
          <w:bCs/>
          <w:color w:val="000000"/>
          <w:szCs w:val="22"/>
          <w:u w:val="single"/>
        </w:rPr>
      </w:pPr>
      <w:r w:rsidRPr="00A35361">
        <w:rPr>
          <w:rFonts w:ascii="Calibri" w:hAnsi="Calibri" w:cs="Calibri"/>
          <w:b/>
          <w:bCs/>
          <w:color w:val="000000"/>
          <w:szCs w:val="22"/>
          <w:u w:val="single"/>
        </w:rPr>
        <w:t>Questionnaire - Clause diversité – égalité</w:t>
      </w:r>
    </w:p>
    <w:p w14:paraId="228B61C3" w14:textId="77777777" w:rsidR="0023664E" w:rsidRDefault="0023664E" w:rsidP="0023664E">
      <w:pPr>
        <w:autoSpaceDE w:val="0"/>
        <w:jc w:val="center"/>
        <w:rPr>
          <w:rFonts w:ascii="Calibri" w:hAnsi="Calibri" w:cs="Calibri"/>
          <w:bCs/>
          <w:color w:val="000000"/>
          <w:sz w:val="22"/>
          <w:szCs w:val="22"/>
        </w:rPr>
      </w:pPr>
    </w:p>
    <w:p w14:paraId="583233F4" w14:textId="77777777" w:rsidR="0023664E" w:rsidRDefault="0023664E" w:rsidP="0023664E">
      <w:pPr>
        <w:autoSpaceDE w:val="0"/>
        <w:rPr>
          <w:rFonts w:ascii="Calibri" w:hAnsi="Calibri" w:cs="Calibri"/>
          <w:bCs/>
          <w:color w:val="000000"/>
          <w:sz w:val="22"/>
          <w:szCs w:val="22"/>
        </w:rPr>
      </w:pPr>
    </w:p>
    <w:p w14:paraId="190007BC" w14:textId="77777777" w:rsidR="0023664E" w:rsidRDefault="0023664E" w:rsidP="0023664E">
      <w:pPr>
        <w:autoSpaceDE w:val="0"/>
        <w:rPr>
          <w:rFonts w:ascii="Calibri" w:hAnsi="Calibri" w:cs="Calibri"/>
          <w:bCs/>
          <w:color w:val="000000"/>
          <w:sz w:val="22"/>
          <w:szCs w:val="22"/>
        </w:rPr>
      </w:pPr>
      <w:r>
        <w:rPr>
          <w:rFonts w:ascii="Calibri" w:hAnsi="Calibri" w:cs="Calibri"/>
          <w:b/>
          <w:bCs/>
          <w:color w:val="000000"/>
          <w:sz w:val="22"/>
          <w:szCs w:val="22"/>
        </w:rPr>
        <w:t>Informations relatives au candidat</w:t>
      </w:r>
      <w:r>
        <w:rPr>
          <w:rFonts w:ascii="Calibri" w:hAnsi="Calibri" w:cs="Calibri"/>
          <w:bCs/>
          <w:color w:val="000000"/>
          <w:sz w:val="22"/>
          <w:szCs w:val="22"/>
        </w:rPr>
        <w:t xml:space="preserve"> : </w:t>
      </w:r>
    </w:p>
    <w:p w14:paraId="313586F2" w14:textId="77777777" w:rsidR="0023664E" w:rsidRDefault="0023664E" w:rsidP="0023664E">
      <w:pPr>
        <w:autoSpaceDE w:val="0"/>
        <w:rPr>
          <w:rFonts w:ascii="Calibri" w:hAnsi="Calibri" w:cs="Calibri"/>
          <w:bCs/>
          <w:color w:val="000000"/>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89"/>
        <w:gridCol w:w="5391"/>
      </w:tblGrid>
      <w:tr w:rsidR="0023664E" w14:paraId="28EACDC9" w14:textId="77777777" w:rsidTr="00CC27F6">
        <w:tc>
          <w:tcPr>
            <w:tcW w:w="3689" w:type="dxa"/>
            <w:tcBorders>
              <w:top w:val="single" w:sz="1" w:space="0" w:color="000000"/>
              <w:left w:val="single" w:sz="1" w:space="0" w:color="000000"/>
              <w:bottom w:val="single" w:sz="1" w:space="0" w:color="000000"/>
            </w:tcBorders>
            <w:shd w:val="clear" w:color="auto" w:fill="auto"/>
          </w:tcPr>
          <w:p w14:paraId="6D86CEF9" w14:textId="77777777" w:rsidR="0023664E" w:rsidRDefault="0023664E" w:rsidP="00CC27F6">
            <w:pPr>
              <w:autoSpaceDE w:val="0"/>
            </w:pPr>
            <w:r>
              <w:rPr>
                <w:rFonts w:ascii="Calibri" w:hAnsi="Calibri" w:cs="Calibri"/>
                <w:bCs/>
                <w:color w:val="000000"/>
                <w:sz w:val="22"/>
                <w:szCs w:val="22"/>
              </w:rPr>
              <w:t>Nom du candidat</w:t>
            </w:r>
          </w:p>
        </w:tc>
        <w:tc>
          <w:tcPr>
            <w:tcW w:w="5391" w:type="dxa"/>
            <w:tcBorders>
              <w:top w:val="single" w:sz="1" w:space="0" w:color="000000"/>
              <w:left w:val="single" w:sz="1" w:space="0" w:color="000000"/>
              <w:bottom w:val="single" w:sz="1" w:space="0" w:color="000000"/>
              <w:right w:val="single" w:sz="1" w:space="0" w:color="000000"/>
            </w:tcBorders>
            <w:shd w:val="clear" w:color="auto" w:fill="auto"/>
          </w:tcPr>
          <w:p w14:paraId="67BF1739" w14:textId="77777777" w:rsidR="0023664E" w:rsidRDefault="0023664E" w:rsidP="00CC27F6">
            <w:pPr>
              <w:pStyle w:val="Contenudetableau"/>
              <w:snapToGrid w:val="0"/>
              <w:rPr>
                <w:rFonts w:ascii="Calibri" w:hAnsi="Calibri" w:cs="Calibri"/>
                <w:sz w:val="22"/>
                <w:szCs w:val="22"/>
              </w:rPr>
            </w:pPr>
          </w:p>
        </w:tc>
      </w:tr>
      <w:tr w:rsidR="0023664E" w14:paraId="6B6FDFDC" w14:textId="77777777" w:rsidTr="00CC27F6">
        <w:tc>
          <w:tcPr>
            <w:tcW w:w="3689" w:type="dxa"/>
            <w:tcBorders>
              <w:left w:val="single" w:sz="1" w:space="0" w:color="000000"/>
              <w:bottom w:val="single" w:sz="1" w:space="0" w:color="000000"/>
            </w:tcBorders>
            <w:shd w:val="clear" w:color="auto" w:fill="auto"/>
          </w:tcPr>
          <w:p w14:paraId="52E556F5" w14:textId="77777777" w:rsidR="0023664E" w:rsidRDefault="0023664E" w:rsidP="00CC27F6">
            <w:pPr>
              <w:autoSpaceDE w:val="0"/>
            </w:pPr>
            <w:r>
              <w:rPr>
                <w:rFonts w:ascii="Calibri" w:hAnsi="Calibri" w:cs="Calibri"/>
                <w:bCs/>
                <w:color w:val="000000"/>
                <w:sz w:val="22"/>
                <w:szCs w:val="22"/>
              </w:rPr>
              <w:t>Nom et coordonnées du responsable des ressources humaines (RRH)</w:t>
            </w:r>
          </w:p>
        </w:tc>
        <w:tc>
          <w:tcPr>
            <w:tcW w:w="5391" w:type="dxa"/>
            <w:tcBorders>
              <w:left w:val="single" w:sz="1" w:space="0" w:color="000000"/>
              <w:bottom w:val="single" w:sz="1" w:space="0" w:color="000000"/>
              <w:right w:val="single" w:sz="1" w:space="0" w:color="000000"/>
            </w:tcBorders>
            <w:shd w:val="clear" w:color="auto" w:fill="auto"/>
          </w:tcPr>
          <w:p w14:paraId="4345E506" w14:textId="77777777" w:rsidR="0023664E" w:rsidRDefault="0023664E" w:rsidP="00CC27F6">
            <w:pPr>
              <w:pStyle w:val="Contenudetableau"/>
              <w:snapToGrid w:val="0"/>
              <w:rPr>
                <w:rFonts w:ascii="Calibri" w:hAnsi="Calibri" w:cs="Calibri"/>
                <w:sz w:val="22"/>
                <w:szCs w:val="22"/>
              </w:rPr>
            </w:pPr>
          </w:p>
        </w:tc>
      </w:tr>
      <w:tr w:rsidR="0023664E" w14:paraId="5386FA22" w14:textId="77777777" w:rsidTr="00CC27F6">
        <w:tc>
          <w:tcPr>
            <w:tcW w:w="3689" w:type="dxa"/>
            <w:tcBorders>
              <w:left w:val="single" w:sz="1" w:space="0" w:color="000000"/>
              <w:bottom w:val="single" w:sz="1" w:space="0" w:color="000000"/>
            </w:tcBorders>
            <w:shd w:val="clear" w:color="auto" w:fill="auto"/>
          </w:tcPr>
          <w:p w14:paraId="3DEBDC1B" w14:textId="77777777" w:rsidR="0023664E" w:rsidRDefault="0023664E" w:rsidP="00CC27F6">
            <w:pPr>
              <w:autoSpaceDE w:val="0"/>
            </w:pPr>
            <w:r>
              <w:rPr>
                <w:rFonts w:ascii="Calibri" w:hAnsi="Calibri" w:cs="Calibri"/>
                <w:bCs/>
                <w:color w:val="000000"/>
                <w:sz w:val="22"/>
                <w:szCs w:val="22"/>
              </w:rPr>
              <w:t xml:space="preserve">Nom et coordonnées du référent en entreprise (si différent du RRH) </w:t>
            </w:r>
          </w:p>
        </w:tc>
        <w:tc>
          <w:tcPr>
            <w:tcW w:w="5391" w:type="dxa"/>
            <w:tcBorders>
              <w:left w:val="single" w:sz="1" w:space="0" w:color="000000"/>
              <w:bottom w:val="single" w:sz="1" w:space="0" w:color="000000"/>
              <w:right w:val="single" w:sz="1" w:space="0" w:color="000000"/>
            </w:tcBorders>
            <w:shd w:val="clear" w:color="auto" w:fill="auto"/>
          </w:tcPr>
          <w:p w14:paraId="1C67C1EA" w14:textId="77777777" w:rsidR="0023664E" w:rsidRDefault="0023664E" w:rsidP="00CC27F6">
            <w:pPr>
              <w:pStyle w:val="Contenudetableau"/>
              <w:snapToGrid w:val="0"/>
              <w:rPr>
                <w:rFonts w:ascii="Calibri" w:hAnsi="Calibri" w:cs="Calibri"/>
                <w:sz w:val="22"/>
                <w:szCs w:val="22"/>
              </w:rPr>
            </w:pPr>
          </w:p>
        </w:tc>
      </w:tr>
    </w:tbl>
    <w:p w14:paraId="7C36D92B" w14:textId="77777777" w:rsidR="0023664E" w:rsidRDefault="0023664E" w:rsidP="0023664E">
      <w:pPr>
        <w:autoSpaceDE w:val="0"/>
        <w:rPr>
          <w:rFonts w:ascii="Calibri" w:hAnsi="Calibri" w:cs="Calibri"/>
          <w:bCs/>
          <w:i/>
          <w:iCs/>
          <w:color w:val="000000"/>
          <w:sz w:val="22"/>
          <w:szCs w:val="22"/>
        </w:rPr>
      </w:pPr>
    </w:p>
    <w:p w14:paraId="5F363943" w14:textId="77777777" w:rsidR="0023664E" w:rsidRDefault="0023664E" w:rsidP="0023664E">
      <w:pPr>
        <w:autoSpaceDE w:val="0"/>
        <w:rPr>
          <w:rFonts w:ascii="Calibri" w:hAnsi="Calibri" w:cs="Calibri"/>
          <w:bCs/>
          <w:i/>
          <w:iCs/>
          <w:color w:val="000000"/>
          <w:sz w:val="22"/>
          <w:szCs w:val="22"/>
        </w:rPr>
      </w:pPr>
    </w:p>
    <w:p w14:paraId="3E3F95E2" w14:textId="77777777" w:rsidR="0023664E" w:rsidRDefault="0023664E" w:rsidP="0023664E">
      <w:pPr>
        <w:pBdr>
          <w:top w:val="single" w:sz="1" w:space="1" w:color="000000"/>
          <w:left w:val="single" w:sz="1" w:space="1" w:color="000000"/>
          <w:bottom w:val="single" w:sz="1" w:space="0" w:color="000000"/>
          <w:right w:val="single" w:sz="1" w:space="1" w:color="000000"/>
        </w:pBdr>
        <w:autoSpaceDE w:val="0"/>
        <w:jc w:val="center"/>
        <w:rPr>
          <w:rFonts w:ascii="Calibri" w:hAnsi="Calibri" w:cs="Calibri"/>
          <w:bCs/>
          <w:color w:val="000000"/>
          <w:sz w:val="22"/>
          <w:szCs w:val="22"/>
        </w:rPr>
      </w:pPr>
      <w:r>
        <w:rPr>
          <w:rFonts w:ascii="Calibri" w:hAnsi="Calibri" w:cs="Calibri"/>
          <w:b/>
          <w:bCs/>
          <w:color w:val="000000"/>
          <w:sz w:val="22"/>
          <w:szCs w:val="22"/>
        </w:rPr>
        <w:t>I- Promotion de l'égalité entre les femmes et les hommes</w:t>
      </w:r>
    </w:p>
    <w:p w14:paraId="2865D113" w14:textId="77777777" w:rsidR="0023664E" w:rsidRDefault="0023664E" w:rsidP="0023664E">
      <w:pPr>
        <w:autoSpaceDE w:val="0"/>
        <w:jc w:val="both"/>
        <w:rPr>
          <w:rFonts w:ascii="Calibri" w:hAnsi="Calibri" w:cs="Calibri"/>
          <w:bCs/>
          <w:color w:val="000000"/>
          <w:sz w:val="22"/>
          <w:szCs w:val="22"/>
        </w:rPr>
      </w:pPr>
    </w:p>
    <w:p w14:paraId="651294CD" w14:textId="77777777" w:rsidR="0023664E" w:rsidRDefault="0023664E" w:rsidP="0023664E">
      <w:pPr>
        <w:autoSpaceDE w:val="0"/>
        <w:jc w:val="both"/>
        <w:rPr>
          <w:rFonts w:ascii="Calibri" w:hAnsi="Calibri" w:cs="Calibri"/>
          <w:bCs/>
          <w:color w:val="000000"/>
          <w:sz w:val="22"/>
          <w:szCs w:val="22"/>
        </w:rPr>
      </w:pPr>
    </w:p>
    <w:p w14:paraId="14E36094" w14:textId="77777777" w:rsidR="0023664E" w:rsidRDefault="0023664E" w:rsidP="0023664E">
      <w:pPr>
        <w:numPr>
          <w:ilvl w:val="0"/>
          <w:numId w:val="23"/>
        </w:numPr>
        <w:suppressAutoHyphens/>
        <w:autoSpaceDE w:val="0"/>
        <w:jc w:val="both"/>
        <w:rPr>
          <w:rFonts w:ascii="Calibri" w:hAnsi="Calibri" w:cs="Calibri"/>
          <w:bCs/>
          <w:color w:val="000000"/>
          <w:sz w:val="22"/>
          <w:szCs w:val="22"/>
        </w:rPr>
      </w:pPr>
      <w:r>
        <w:rPr>
          <w:rFonts w:ascii="Calibri" w:hAnsi="Calibri" w:cs="Calibri"/>
          <w:bCs/>
          <w:color w:val="000000"/>
          <w:sz w:val="22"/>
          <w:szCs w:val="22"/>
        </w:rPr>
        <w:t xml:space="preserve">Préciser, pour le personnel affecté à la réalisation du marché, la proportion de femmes : </w:t>
      </w:r>
      <w:r>
        <w:rPr>
          <w:rFonts w:ascii="Calibri" w:hAnsi="Calibri" w:cs="Calibri"/>
          <w:bCs/>
          <w:color w:val="000000"/>
          <w:sz w:val="22"/>
          <w:szCs w:val="22"/>
        </w:rPr>
        <w:br/>
        <w:t>_ % et d'hommes _ %</w:t>
      </w:r>
    </w:p>
    <w:p w14:paraId="71FCDB04" w14:textId="77777777" w:rsidR="0023664E" w:rsidRDefault="0023664E" w:rsidP="0023664E">
      <w:pPr>
        <w:autoSpaceDE w:val="0"/>
        <w:jc w:val="both"/>
        <w:rPr>
          <w:rFonts w:ascii="Calibri" w:hAnsi="Calibri" w:cs="Calibri"/>
          <w:bCs/>
          <w:color w:val="000000"/>
          <w:sz w:val="22"/>
          <w:szCs w:val="22"/>
        </w:rPr>
      </w:pPr>
    </w:p>
    <w:p w14:paraId="0C6B0CB6" w14:textId="77777777" w:rsidR="0023664E" w:rsidRDefault="0023664E" w:rsidP="0023664E">
      <w:pPr>
        <w:numPr>
          <w:ilvl w:val="0"/>
          <w:numId w:val="23"/>
        </w:numPr>
        <w:suppressAutoHyphens/>
        <w:autoSpaceDE w:val="0"/>
        <w:jc w:val="both"/>
        <w:rPr>
          <w:rFonts w:ascii="Calibri" w:hAnsi="Calibri" w:cs="Calibri"/>
          <w:bCs/>
          <w:color w:val="000000"/>
          <w:sz w:val="22"/>
          <w:szCs w:val="22"/>
        </w:rPr>
      </w:pPr>
      <w:r>
        <w:rPr>
          <w:rFonts w:ascii="Calibri" w:hAnsi="Calibri" w:cs="Calibri"/>
          <w:bCs/>
          <w:color w:val="000000"/>
          <w:sz w:val="22"/>
          <w:szCs w:val="22"/>
        </w:rPr>
        <w:t>Préciser, pour le personnel encadrant affecté à la réalisation du marché, la proportion de femmes :</w:t>
      </w:r>
      <w:r>
        <w:rPr>
          <w:rFonts w:ascii="Calibri" w:hAnsi="Calibri" w:cs="Calibri"/>
          <w:bCs/>
          <w:color w:val="000000"/>
          <w:sz w:val="22"/>
          <w:szCs w:val="22"/>
        </w:rPr>
        <w:br/>
        <w:t xml:space="preserve"> _ % et d'hommes _ %</w:t>
      </w:r>
    </w:p>
    <w:p w14:paraId="01D35718" w14:textId="77777777" w:rsidR="0023664E" w:rsidRDefault="0023664E" w:rsidP="0023664E">
      <w:pPr>
        <w:autoSpaceDE w:val="0"/>
        <w:jc w:val="both"/>
        <w:rPr>
          <w:rFonts w:ascii="Calibri" w:hAnsi="Calibri" w:cs="Calibri"/>
          <w:bCs/>
          <w:color w:val="000000"/>
          <w:sz w:val="22"/>
          <w:szCs w:val="22"/>
        </w:rPr>
      </w:pPr>
    </w:p>
    <w:p w14:paraId="23C0F74E" w14:textId="77777777" w:rsidR="0023664E" w:rsidRDefault="0023664E" w:rsidP="0023664E">
      <w:pPr>
        <w:numPr>
          <w:ilvl w:val="0"/>
          <w:numId w:val="23"/>
        </w:numPr>
        <w:suppressAutoHyphens/>
        <w:autoSpaceDE w:val="0"/>
        <w:jc w:val="both"/>
        <w:rPr>
          <w:rFonts w:ascii="Calibri" w:hAnsi="Calibri" w:cs="Calibri"/>
          <w:bCs/>
          <w:color w:val="000000"/>
          <w:sz w:val="22"/>
          <w:szCs w:val="22"/>
        </w:rPr>
      </w:pPr>
      <w:r>
        <w:rPr>
          <w:rFonts w:ascii="Calibri" w:hAnsi="Calibri" w:cs="Calibri"/>
          <w:sz w:val="22"/>
          <w:szCs w:val="22"/>
        </w:rPr>
        <w:t xml:space="preserve">Préciser la proportion de personnes, parmi les personnes affectées à l’exécution du marché, qui bénéficieront d’une formation de sensibilisation sur les stéréotypes, les préjugés et les comportements sexistes au travail : ___% </w:t>
      </w:r>
    </w:p>
    <w:p w14:paraId="3CDC3F09" w14:textId="77777777" w:rsidR="0023664E" w:rsidRDefault="0023664E" w:rsidP="0023664E">
      <w:pPr>
        <w:autoSpaceDE w:val="0"/>
        <w:jc w:val="both"/>
        <w:rPr>
          <w:rFonts w:ascii="Calibri" w:hAnsi="Calibri" w:cs="Calibri"/>
          <w:bCs/>
          <w:color w:val="000000"/>
          <w:sz w:val="22"/>
          <w:szCs w:val="22"/>
        </w:rPr>
      </w:pPr>
    </w:p>
    <w:p w14:paraId="686B02A0" w14:textId="77777777" w:rsidR="0023664E" w:rsidRDefault="0023664E" w:rsidP="0023664E">
      <w:pPr>
        <w:numPr>
          <w:ilvl w:val="0"/>
          <w:numId w:val="23"/>
        </w:numPr>
        <w:tabs>
          <w:tab w:val="left" w:pos="52"/>
        </w:tabs>
        <w:suppressAutoHyphens/>
        <w:autoSpaceDE w:val="0"/>
        <w:ind w:left="737" w:hanging="340"/>
        <w:jc w:val="both"/>
        <w:rPr>
          <w:rFonts w:ascii="Calibri" w:hAnsi="Calibri" w:cs="Calibri"/>
          <w:bCs/>
          <w:color w:val="000000"/>
          <w:sz w:val="22"/>
          <w:szCs w:val="22"/>
        </w:rPr>
      </w:pPr>
      <w:r>
        <w:rPr>
          <w:rFonts w:ascii="Calibri" w:hAnsi="Calibri" w:cs="Calibri"/>
          <w:bCs/>
          <w:color w:val="000000"/>
          <w:sz w:val="22"/>
          <w:szCs w:val="22"/>
        </w:rPr>
        <w:t xml:space="preserve">Préciser les écarts moyens de rémunération existant entre les femmes et les hommes pour les personnels affectés à la réalisation de la prestation. </w:t>
      </w:r>
    </w:p>
    <w:p w14:paraId="6C50A377" w14:textId="77777777" w:rsidR="0023664E" w:rsidRDefault="0023664E" w:rsidP="0023664E">
      <w:pPr>
        <w:autoSpaceDE w:val="0"/>
        <w:jc w:val="both"/>
        <w:rPr>
          <w:rFonts w:ascii="Calibri" w:hAnsi="Calibri" w:cs="Calibri"/>
          <w:bCs/>
          <w:color w:val="000000"/>
          <w:sz w:val="22"/>
          <w:szCs w:val="22"/>
        </w:rPr>
      </w:pPr>
      <w:r>
        <w:rPr>
          <w:rFonts w:ascii="Calibri" w:hAnsi="Calibri" w:cs="Calibri"/>
          <w:bCs/>
          <w:color w:val="000000"/>
          <w:sz w:val="22"/>
          <w:szCs w:val="22"/>
        </w:rPr>
        <w:br/>
      </w:r>
      <w:r>
        <w:rPr>
          <w:rFonts w:ascii="Calibri" w:hAnsi="Calibri" w:cs="Calibri"/>
          <w:bCs/>
          <w:color w:val="000000"/>
          <w:sz w:val="22"/>
          <w:szCs w:val="22"/>
        </w:rPr>
        <w:tab/>
        <w:t xml:space="preserve">Indiquer, le cas échéant, les actions mises en œuvre pour les réduire. </w:t>
      </w:r>
    </w:p>
    <w:p w14:paraId="6C9C0949" w14:textId="77777777" w:rsidR="0023664E" w:rsidRDefault="0023664E" w:rsidP="0023664E">
      <w:pPr>
        <w:autoSpaceDE w:val="0"/>
        <w:jc w:val="both"/>
        <w:rPr>
          <w:rFonts w:ascii="Calibri" w:hAnsi="Calibri" w:cs="Calibri"/>
          <w:bCs/>
          <w:color w:val="000000"/>
          <w:sz w:val="22"/>
          <w:szCs w:val="22"/>
        </w:rPr>
      </w:pPr>
    </w:p>
    <w:p w14:paraId="391D1581" w14:textId="77777777" w:rsidR="0023664E" w:rsidRDefault="0023664E" w:rsidP="0023664E">
      <w:pPr>
        <w:autoSpaceDE w:val="0"/>
        <w:jc w:val="both"/>
        <w:rPr>
          <w:rFonts w:ascii="Calibri" w:hAnsi="Calibri" w:cs="Calibri"/>
          <w:bCs/>
          <w:color w:val="000000"/>
          <w:sz w:val="22"/>
          <w:szCs w:val="22"/>
        </w:rPr>
      </w:pPr>
    </w:p>
    <w:p w14:paraId="2BCEC391" w14:textId="77777777" w:rsidR="0023664E" w:rsidRDefault="0023664E" w:rsidP="0023664E">
      <w:pPr>
        <w:pBdr>
          <w:top w:val="single" w:sz="1" w:space="1" w:color="000000"/>
          <w:left w:val="single" w:sz="1" w:space="1" w:color="000000"/>
          <w:bottom w:val="single" w:sz="1" w:space="1" w:color="000000"/>
          <w:right w:val="single" w:sz="1" w:space="1" w:color="000000"/>
        </w:pBdr>
        <w:autoSpaceDE w:val="0"/>
        <w:jc w:val="center"/>
        <w:rPr>
          <w:rFonts w:ascii="Calibri" w:hAnsi="Calibri" w:cs="Calibri"/>
          <w:b/>
          <w:bCs/>
          <w:color w:val="000000"/>
          <w:sz w:val="22"/>
          <w:szCs w:val="22"/>
        </w:rPr>
      </w:pPr>
      <w:r>
        <w:rPr>
          <w:rFonts w:ascii="Calibri" w:hAnsi="Calibri" w:cs="Calibri"/>
          <w:b/>
          <w:bCs/>
          <w:color w:val="000000"/>
          <w:sz w:val="22"/>
          <w:szCs w:val="22"/>
        </w:rPr>
        <w:t>II - Prévention contre les discriminations</w:t>
      </w:r>
    </w:p>
    <w:p w14:paraId="36315304" w14:textId="77777777" w:rsidR="0023664E" w:rsidRDefault="0023664E" w:rsidP="0023664E">
      <w:pPr>
        <w:autoSpaceDE w:val="0"/>
        <w:jc w:val="both"/>
        <w:rPr>
          <w:rFonts w:ascii="Calibri" w:hAnsi="Calibri" w:cs="Calibri"/>
          <w:b/>
          <w:bCs/>
          <w:color w:val="000000"/>
          <w:sz w:val="22"/>
          <w:szCs w:val="22"/>
        </w:rPr>
      </w:pPr>
    </w:p>
    <w:p w14:paraId="1D4A82EB" w14:textId="77777777" w:rsidR="0023664E" w:rsidRDefault="0023664E" w:rsidP="0023664E">
      <w:pPr>
        <w:autoSpaceDE w:val="0"/>
        <w:jc w:val="both"/>
        <w:rPr>
          <w:rFonts w:ascii="Calibri" w:hAnsi="Calibri" w:cs="Calibri"/>
          <w:b/>
          <w:bCs/>
          <w:color w:val="000000"/>
          <w:sz w:val="22"/>
          <w:szCs w:val="22"/>
        </w:rPr>
      </w:pPr>
    </w:p>
    <w:p w14:paraId="4E8D2944" w14:textId="77777777" w:rsidR="0023664E" w:rsidRDefault="0023664E" w:rsidP="0023664E">
      <w:pPr>
        <w:numPr>
          <w:ilvl w:val="0"/>
          <w:numId w:val="23"/>
        </w:numPr>
        <w:suppressAutoHyphens/>
        <w:autoSpaceDE w:val="0"/>
        <w:ind w:left="737" w:hanging="340"/>
        <w:jc w:val="both"/>
        <w:rPr>
          <w:rFonts w:ascii="Calibri" w:hAnsi="Calibri" w:cs="Calibri"/>
          <w:color w:val="000000"/>
          <w:sz w:val="22"/>
          <w:szCs w:val="22"/>
        </w:rPr>
      </w:pPr>
      <w:r>
        <w:rPr>
          <w:rFonts w:ascii="Calibri" w:hAnsi="Calibri" w:cs="Calibri"/>
          <w:color w:val="000000"/>
          <w:sz w:val="22"/>
          <w:szCs w:val="22"/>
        </w:rPr>
        <w:t>Êtes-vous engagés dans une démarche de prévention contre les discriminations et de promotion de la diversité ?</w:t>
      </w:r>
    </w:p>
    <w:p w14:paraId="187502E0" w14:textId="77777777" w:rsidR="0023664E" w:rsidRDefault="0023664E" w:rsidP="0023664E">
      <w:pPr>
        <w:autoSpaceDE w:val="0"/>
        <w:ind w:firstLine="397"/>
        <w:jc w:val="both"/>
        <w:rPr>
          <w:rFonts w:ascii="Calibri" w:hAnsi="Calibri" w:cs="Calibri"/>
          <w:color w:val="000000"/>
          <w:sz w:val="22"/>
          <w:szCs w:val="22"/>
        </w:rPr>
      </w:pPr>
    </w:p>
    <w:p w14:paraId="5BFC17CD" w14:textId="77777777" w:rsidR="0023664E" w:rsidRDefault="0023664E" w:rsidP="0023664E">
      <w:pPr>
        <w:tabs>
          <w:tab w:val="left" w:pos="1526"/>
        </w:tabs>
        <w:autoSpaceDE w:val="0"/>
        <w:ind w:left="737"/>
        <w:jc w:val="both"/>
        <w:rPr>
          <w:rFonts w:ascii="Calibri" w:hAnsi="Calibri" w:cs="Calibri"/>
          <w:color w:val="000000"/>
          <w:sz w:val="22"/>
          <w:szCs w:val="22"/>
        </w:rPr>
      </w:pPr>
      <w:r>
        <w:rPr>
          <w:rFonts w:ascii="Calibri" w:hAnsi="Calibri" w:cs="Calibri"/>
          <w:color w:val="000000"/>
          <w:sz w:val="22"/>
          <w:szCs w:val="22"/>
        </w:rPr>
        <w:t>Oui</w:t>
      </w:r>
      <w:r>
        <w:rPr>
          <w:rFonts w:ascii="Calibri" w:hAnsi="Calibri" w:cs="Calibri"/>
          <w:color w:val="000000"/>
          <w:sz w:val="22"/>
          <w:szCs w:val="22"/>
        </w:rPr>
        <w:tab/>
      </w:r>
      <w:r>
        <w:rPr>
          <w:rFonts w:ascii="Calibri" w:hAnsi="Calibri" w:cs="Calibri"/>
          <w:iCs/>
          <w:color w:val="000000"/>
          <w:sz w:val="22"/>
          <w:szCs w:val="22"/>
        </w:rPr>
        <w:t>□</w:t>
      </w:r>
    </w:p>
    <w:p w14:paraId="7129F7CD" w14:textId="77777777" w:rsidR="0023664E" w:rsidRDefault="0023664E" w:rsidP="0023664E">
      <w:pPr>
        <w:tabs>
          <w:tab w:val="left" w:pos="1526"/>
        </w:tabs>
        <w:autoSpaceDE w:val="0"/>
        <w:ind w:left="737"/>
        <w:jc w:val="both"/>
        <w:rPr>
          <w:rFonts w:ascii="Calibri" w:hAnsi="Calibri" w:cs="Calibri"/>
          <w:color w:val="000000"/>
          <w:sz w:val="22"/>
          <w:szCs w:val="22"/>
        </w:rPr>
      </w:pPr>
      <w:r>
        <w:rPr>
          <w:rFonts w:ascii="Calibri" w:hAnsi="Calibri" w:cs="Calibri"/>
          <w:color w:val="000000"/>
          <w:sz w:val="22"/>
          <w:szCs w:val="22"/>
        </w:rPr>
        <w:t>Envisagé</w:t>
      </w:r>
      <w:r>
        <w:rPr>
          <w:rFonts w:ascii="Calibri" w:hAnsi="Calibri" w:cs="Calibri"/>
          <w:color w:val="000000"/>
          <w:sz w:val="22"/>
          <w:szCs w:val="22"/>
        </w:rPr>
        <w:tab/>
      </w:r>
      <w:r>
        <w:rPr>
          <w:rFonts w:ascii="Calibri" w:hAnsi="Calibri" w:cs="Calibri"/>
          <w:iCs/>
          <w:color w:val="000000"/>
          <w:sz w:val="22"/>
          <w:szCs w:val="22"/>
        </w:rPr>
        <w:t>□</w:t>
      </w:r>
    </w:p>
    <w:p w14:paraId="721455A0" w14:textId="77777777" w:rsidR="0023664E" w:rsidRDefault="0023664E" w:rsidP="0023664E">
      <w:pPr>
        <w:tabs>
          <w:tab w:val="left" w:pos="1526"/>
        </w:tabs>
        <w:autoSpaceDE w:val="0"/>
        <w:ind w:left="737"/>
        <w:jc w:val="both"/>
        <w:rPr>
          <w:rFonts w:ascii="Calibri" w:hAnsi="Calibri" w:cs="Calibri"/>
          <w:color w:val="000000"/>
          <w:sz w:val="22"/>
          <w:szCs w:val="22"/>
        </w:rPr>
      </w:pPr>
      <w:r>
        <w:rPr>
          <w:rFonts w:ascii="Calibri" w:hAnsi="Calibri" w:cs="Calibri"/>
          <w:color w:val="000000"/>
          <w:sz w:val="22"/>
          <w:szCs w:val="22"/>
        </w:rPr>
        <w:t>Non</w:t>
      </w:r>
      <w:r>
        <w:rPr>
          <w:rFonts w:ascii="Calibri" w:hAnsi="Calibri" w:cs="Calibri"/>
          <w:iCs/>
          <w:color w:val="000000"/>
          <w:sz w:val="22"/>
          <w:szCs w:val="22"/>
        </w:rPr>
        <w:tab/>
        <w:t>□</w:t>
      </w:r>
    </w:p>
    <w:p w14:paraId="1125D988" w14:textId="77777777" w:rsidR="0023664E" w:rsidRDefault="0023664E" w:rsidP="0023664E">
      <w:pPr>
        <w:autoSpaceDE w:val="0"/>
        <w:jc w:val="both"/>
        <w:rPr>
          <w:rFonts w:ascii="Calibri" w:hAnsi="Calibri" w:cs="Calibri"/>
          <w:color w:val="000000"/>
          <w:sz w:val="22"/>
          <w:szCs w:val="22"/>
        </w:rPr>
      </w:pPr>
    </w:p>
    <w:p w14:paraId="7416FA5D" w14:textId="77777777" w:rsidR="0023664E" w:rsidRDefault="0023664E" w:rsidP="0023664E">
      <w:pPr>
        <w:autoSpaceDE w:val="0"/>
        <w:jc w:val="both"/>
        <w:rPr>
          <w:rFonts w:ascii="Calibri" w:hAnsi="Calibri" w:cs="Calibri"/>
          <w:color w:val="000000"/>
          <w:sz w:val="22"/>
          <w:szCs w:val="22"/>
        </w:rPr>
      </w:pPr>
    </w:p>
    <w:p w14:paraId="308FB853" w14:textId="77777777" w:rsidR="0023664E" w:rsidRDefault="0023664E" w:rsidP="0023664E">
      <w:pPr>
        <w:autoSpaceDE w:val="0"/>
        <w:jc w:val="both"/>
        <w:rPr>
          <w:rFonts w:ascii="Calibri" w:hAnsi="Calibri" w:cs="Calibri"/>
          <w:color w:val="000000"/>
          <w:sz w:val="22"/>
          <w:szCs w:val="22"/>
        </w:rPr>
      </w:pPr>
    </w:p>
    <w:p w14:paraId="149F096B" w14:textId="77777777" w:rsidR="0023664E" w:rsidRDefault="0023664E" w:rsidP="0023664E">
      <w:pPr>
        <w:autoSpaceDE w:val="0"/>
        <w:jc w:val="both"/>
        <w:rPr>
          <w:rFonts w:ascii="Calibri" w:hAnsi="Calibri" w:cs="Calibri"/>
          <w:color w:val="000000"/>
          <w:sz w:val="22"/>
          <w:szCs w:val="22"/>
        </w:rPr>
      </w:pPr>
      <w:r>
        <w:rPr>
          <w:rFonts w:ascii="Calibri" w:hAnsi="Calibri" w:cs="Calibri"/>
          <w:color w:val="000000"/>
          <w:sz w:val="22"/>
          <w:szCs w:val="22"/>
        </w:rPr>
        <w:br/>
      </w:r>
    </w:p>
    <w:p w14:paraId="3439095D" w14:textId="77777777" w:rsidR="0023664E" w:rsidRDefault="0023664E" w:rsidP="0023664E">
      <w:pPr>
        <w:numPr>
          <w:ilvl w:val="0"/>
          <w:numId w:val="23"/>
        </w:numPr>
        <w:suppressAutoHyphens/>
        <w:autoSpaceDE w:val="0"/>
        <w:ind w:left="737" w:hanging="340"/>
        <w:jc w:val="both"/>
        <w:rPr>
          <w:rFonts w:ascii="Calibri" w:hAnsi="Calibri" w:cs="Calibri"/>
          <w:color w:val="000000"/>
          <w:sz w:val="22"/>
          <w:szCs w:val="22"/>
        </w:rPr>
      </w:pPr>
      <w:r>
        <w:rPr>
          <w:rFonts w:ascii="Calibri" w:hAnsi="Calibri" w:cs="Calibri"/>
          <w:color w:val="000000"/>
          <w:sz w:val="22"/>
          <w:szCs w:val="22"/>
        </w:rPr>
        <w:t>Dans l’affirmative, comment cet engagement est-il formalisé ?</w:t>
      </w:r>
    </w:p>
    <w:p w14:paraId="0B29172B" w14:textId="77777777" w:rsidR="0023664E" w:rsidRDefault="0023664E" w:rsidP="0023664E">
      <w:pPr>
        <w:autoSpaceDE w:val="0"/>
        <w:ind w:left="737" w:hanging="340"/>
        <w:jc w:val="both"/>
        <w:rPr>
          <w:rFonts w:ascii="Calibri" w:hAnsi="Calibri" w:cs="Calibri"/>
          <w:color w:val="000000"/>
          <w:sz w:val="22"/>
          <w:szCs w:val="22"/>
        </w:rPr>
      </w:pPr>
    </w:p>
    <w:p w14:paraId="426A930E" w14:textId="77777777" w:rsidR="0023664E" w:rsidRDefault="0023664E" w:rsidP="0023664E">
      <w:pPr>
        <w:tabs>
          <w:tab w:val="left" w:pos="1552"/>
        </w:tabs>
        <w:autoSpaceDE w:val="0"/>
        <w:ind w:left="794" w:hanging="397"/>
        <w:jc w:val="both"/>
        <w:rPr>
          <w:rFonts w:ascii="Calibri" w:hAnsi="Calibri" w:cs="Calibri"/>
          <w:color w:val="000000"/>
          <w:sz w:val="22"/>
          <w:szCs w:val="22"/>
        </w:rPr>
      </w:pPr>
      <w:r>
        <w:rPr>
          <w:rFonts w:ascii="Calibri" w:hAnsi="Calibri" w:cs="Calibri"/>
          <w:color w:val="000000"/>
          <w:sz w:val="22"/>
          <w:szCs w:val="22"/>
        </w:rPr>
        <w:t>Label</w:t>
      </w:r>
      <w:r>
        <w:rPr>
          <w:rFonts w:ascii="Calibri" w:hAnsi="Calibri" w:cs="Calibri"/>
          <w:color w:val="000000"/>
          <w:sz w:val="22"/>
          <w:szCs w:val="22"/>
        </w:rPr>
        <w:tab/>
      </w:r>
      <w:r>
        <w:rPr>
          <w:rFonts w:ascii="Calibri" w:hAnsi="Calibri" w:cs="Calibri"/>
          <w:iCs/>
          <w:color w:val="000000"/>
          <w:sz w:val="22"/>
          <w:szCs w:val="22"/>
        </w:rPr>
        <w:t xml:space="preserve"> □</w:t>
      </w:r>
    </w:p>
    <w:p w14:paraId="0D98500A" w14:textId="77777777" w:rsidR="0023664E" w:rsidRDefault="0023664E" w:rsidP="0023664E">
      <w:pPr>
        <w:tabs>
          <w:tab w:val="left" w:pos="1552"/>
        </w:tabs>
        <w:autoSpaceDE w:val="0"/>
        <w:ind w:left="794" w:hanging="397"/>
        <w:jc w:val="both"/>
        <w:rPr>
          <w:rFonts w:ascii="Calibri" w:hAnsi="Calibri" w:cs="Calibri"/>
          <w:color w:val="000000"/>
          <w:sz w:val="22"/>
          <w:szCs w:val="22"/>
        </w:rPr>
      </w:pPr>
      <w:r>
        <w:rPr>
          <w:rFonts w:ascii="Calibri" w:hAnsi="Calibri" w:cs="Calibri"/>
          <w:color w:val="000000"/>
          <w:sz w:val="22"/>
          <w:szCs w:val="22"/>
        </w:rPr>
        <w:t>Charte</w:t>
      </w:r>
      <w:r>
        <w:rPr>
          <w:rFonts w:ascii="Calibri" w:hAnsi="Calibri" w:cs="Calibri"/>
          <w:color w:val="000000"/>
          <w:sz w:val="22"/>
          <w:szCs w:val="22"/>
        </w:rPr>
        <w:tab/>
      </w:r>
      <w:r>
        <w:rPr>
          <w:rFonts w:ascii="Calibri" w:hAnsi="Calibri" w:cs="Calibri"/>
          <w:iCs/>
          <w:color w:val="000000"/>
          <w:sz w:val="22"/>
          <w:szCs w:val="22"/>
        </w:rPr>
        <w:t xml:space="preserve"> □</w:t>
      </w:r>
    </w:p>
    <w:p w14:paraId="27433BD8" w14:textId="77777777" w:rsidR="0023664E" w:rsidRDefault="0023664E" w:rsidP="0023664E">
      <w:pPr>
        <w:tabs>
          <w:tab w:val="left" w:pos="2695"/>
        </w:tabs>
        <w:autoSpaceDE w:val="0"/>
        <w:ind w:left="794" w:hanging="397"/>
        <w:jc w:val="both"/>
        <w:rPr>
          <w:rFonts w:ascii="Calibri" w:hAnsi="Calibri" w:cs="Calibri"/>
          <w:color w:val="000000"/>
          <w:sz w:val="22"/>
          <w:szCs w:val="22"/>
        </w:rPr>
      </w:pPr>
      <w:r>
        <w:rPr>
          <w:rFonts w:ascii="Calibri" w:hAnsi="Calibri" w:cs="Calibri"/>
          <w:color w:val="000000"/>
          <w:sz w:val="22"/>
          <w:szCs w:val="22"/>
        </w:rPr>
        <w:t>Accord (collectif ou individuel)</w:t>
      </w:r>
      <w:r>
        <w:rPr>
          <w:rFonts w:ascii="Calibri" w:hAnsi="Calibri" w:cs="Calibri"/>
          <w:color w:val="000000"/>
          <w:sz w:val="22"/>
          <w:szCs w:val="22"/>
        </w:rPr>
        <w:tab/>
      </w:r>
      <w:r>
        <w:rPr>
          <w:rFonts w:ascii="Calibri" w:hAnsi="Calibri" w:cs="Calibri"/>
          <w:iCs/>
          <w:color w:val="000000"/>
          <w:sz w:val="22"/>
          <w:szCs w:val="22"/>
        </w:rPr>
        <w:t xml:space="preserve"> □</w:t>
      </w:r>
    </w:p>
    <w:p w14:paraId="595B8763" w14:textId="77777777" w:rsidR="0023664E" w:rsidRDefault="0023664E" w:rsidP="0023664E">
      <w:pPr>
        <w:tabs>
          <w:tab w:val="left" w:pos="2686"/>
        </w:tabs>
        <w:autoSpaceDE w:val="0"/>
        <w:ind w:left="794" w:hanging="397"/>
        <w:jc w:val="both"/>
        <w:rPr>
          <w:rFonts w:ascii="Calibri" w:hAnsi="Calibri" w:cs="Calibri"/>
          <w:color w:val="000000"/>
          <w:sz w:val="22"/>
          <w:szCs w:val="22"/>
        </w:rPr>
      </w:pPr>
      <w:r>
        <w:rPr>
          <w:rFonts w:ascii="Calibri" w:hAnsi="Calibri" w:cs="Calibri"/>
          <w:color w:val="000000"/>
          <w:sz w:val="22"/>
          <w:szCs w:val="22"/>
        </w:rPr>
        <w:t>Autre : ……………………………………</w:t>
      </w:r>
      <w:r>
        <w:rPr>
          <w:rFonts w:ascii="Calibri" w:hAnsi="Calibri" w:cs="Calibri"/>
          <w:color w:val="000000"/>
          <w:sz w:val="22"/>
          <w:szCs w:val="22"/>
        </w:rPr>
        <w:tab/>
      </w:r>
      <w:r>
        <w:rPr>
          <w:rFonts w:ascii="Calibri" w:hAnsi="Calibri" w:cs="Calibri"/>
          <w:iCs/>
          <w:color w:val="000000"/>
          <w:sz w:val="22"/>
          <w:szCs w:val="22"/>
        </w:rPr>
        <w:t xml:space="preserve"> □</w:t>
      </w:r>
    </w:p>
    <w:p w14:paraId="2765CA77" w14:textId="77777777" w:rsidR="0023664E" w:rsidRDefault="0023664E" w:rsidP="0023664E">
      <w:pPr>
        <w:tabs>
          <w:tab w:val="left" w:pos="2686"/>
        </w:tabs>
        <w:autoSpaceDE w:val="0"/>
        <w:ind w:left="794" w:hanging="397"/>
        <w:jc w:val="both"/>
        <w:rPr>
          <w:rFonts w:ascii="Calibri" w:hAnsi="Calibri" w:cs="Calibri"/>
          <w:color w:val="000000"/>
          <w:sz w:val="22"/>
          <w:szCs w:val="22"/>
        </w:rPr>
      </w:pPr>
    </w:p>
    <w:p w14:paraId="0715077C" w14:textId="77777777" w:rsidR="0023664E" w:rsidRDefault="0023664E" w:rsidP="0023664E">
      <w:pPr>
        <w:numPr>
          <w:ilvl w:val="0"/>
          <w:numId w:val="23"/>
        </w:numPr>
        <w:suppressAutoHyphens/>
        <w:autoSpaceDE w:val="0"/>
        <w:ind w:left="0" w:firstLine="397"/>
        <w:jc w:val="both"/>
        <w:rPr>
          <w:rFonts w:ascii="Calibri" w:hAnsi="Calibri" w:cs="Calibri"/>
          <w:color w:val="000000"/>
          <w:sz w:val="22"/>
          <w:szCs w:val="22"/>
        </w:rPr>
      </w:pPr>
      <w:r>
        <w:rPr>
          <w:rFonts w:ascii="Calibri" w:hAnsi="Calibri" w:cs="Calibri"/>
          <w:color w:val="000000"/>
          <w:sz w:val="22"/>
          <w:szCs w:val="22"/>
        </w:rPr>
        <w:t>Quels sont les publics visés par vos actions, en interne à votre entreprise et dans vos relations extérieures ?</w:t>
      </w:r>
    </w:p>
    <w:p w14:paraId="4CCCC1C4" w14:textId="77777777" w:rsidR="0023664E" w:rsidRDefault="0023664E" w:rsidP="0023664E">
      <w:pPr>
        <w:autoSpaceDE w:val="0"/>
        <w:jc w:val="both"/>
        <w:rPr>
          <w:rFonts w:ascii="Calibri" w:hAnsi="Calibri" w:cs="Calibri"/>
          <w:color w:val="000000"/>
          <w:sz w:val="22"/>
          <w:szCs w:val="22"/>
        </w:rPr>
      </w:pPr>
    </w:p>
    <w:p w14:paraId="66324C00" w14:textId="77777777" w:rsidR="0023664E" w:rsidRDefault="0023664E" w:rsidP="0023664E">
      <w:pPr>
        <w:autoSpaceDE w:val="0"/>
        <w:ind w:left="170"/>
        <w:jc w:val="both"/>
        <w:rPr>
          <w:rFonts w:ascii="Calibri" w:hAnsi="Calibri" w:cs="Calibri"/>
          <w:color w:val="000000"/>
          <w:sz w:val="22"/>
          <w:szCs w:val="22"/>
        </w:rPr>
      </w:pPr>
      <w:r>
        <w:rPr>
          <w:rFonts w:ascii="Calibri" w:hAnsi="Calibri" w:cs="Calibri"/>
          <w:i/>
          <w:iCs/>
          <w:color w:val="000000"/>
          <w:sz w:val="22"/>
          <w:szCs w:val="22"/>
        </w:rPr>
        <w:t>En interne à votre entreprise </w:t>
      </w:r>
      <w:r>
        <w:rPr>
          <w:rFonts w:ascii="Calibri" w:hAnsi="Calibri" w:cs="Calibri"/>
          <w:color w:val="000000"/>
          <w:sz w:val="22"/>
          <w:szCs w:val="22"/>
        </w:rPr>
        <w:t>:</w:t>
      </w:r>
    </w:p>
    <w:p w14:paraId="329A8700"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Femmes</w:t>
      </w:r>
      <w:r>
        <w:rPr>
          <w:rFonts w:ascii="Calibri" w:hAnsi="Calibri" w:cs="Calibri"/>
          <w:color w:val="000000"/>
          <w:sz w:val="22"/>
          <w:szCs w:val="22"/>
        </w:rPr>
        <w:tab/>
      </w:r>
      <w:r>
        <w:rPr>
          <w:rFonts w:ascii="Calibri" w:hAnsi="Calibri" w:cs="Calibri"/>
          <w:iCs/>
          <w:color w:val="000000"/>
          <w:sz w:val="22"/>
          <w:szCs w:val="22"/>
        </w:rPr>
        <w:t xml:space="preserve"> □</w:t>
      </w:r>
    </w:p>
    <w:p w14:paraId="6D39CD29"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Jeunes (moins de 25 ans)</w:t>
      </w:r>
      <w:r>
        <w:rPr>
          <w:rFonts w:ascii="Calibri" w:hAnsi="Calibri" w:cs="Calibri"/>
          <w:color w:val="000000"/>
          <w:sz w:val="22"/>
          <w:szCs w:val="22"/>
        </w:rPr>
        <w:tab/>
        <w:t xml:space="preserve"> </w:t>
      </w:r>
      <w:r>
        <w:rPr>
          <w:rFonts w:ascii="Calibri" w:hAnsi="Calibri" w:cs="Calibri"/>
          <w:iCs/>
          <w:color w:val="000000"/>
          <w:sz w:val="22"/>
          <w:szCs w:val="22"/>
        </w:rPr>
        <w:t>□</w:t>
      </w:r>
    </w:p>
    <w:p w14:paraId="5D8086A5"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Seniors</w:t>
      </w:r>
      <w:r>
        <w:rPr>
          <w:rFonts w:ascii="Calibri" w:hAnsi="Calibri" w:cs="Calibri"/>
          <w:color w:val="000000"/>
          <w:sz w:val="22"/>
          <w:szCs w:val="22"/>
        </w:rPr>
        <w:tab/>
        <w:t xml:space="preserve"> </w:t>
      </w:r>
      <w:r>
        <w:rPr>
          <w:rFonts w:ascii="Calibri" w:hAnsi="Calibri" w:cs="Calibri"/>
          <w:iCs/>
          <w:color w:val="000000"/>
          <w:sz w:val="22"/>
          <w:szCs w:val="22"/>
        </w:rPr>
        <w:t>□</w:t>
      </w:r>
    </w:p>
    <w:p w14:paraId="26BA3F62" w14:textId="77777777" w:rsidR="0023664E" w:rsidRDefault="0023664E" w:rsidP="0023664E">
      <w:pPr>
        <w:tabs>
          <w:tab w:val="left" w:pos="2965"/>
        </w:tabs>
        <w:autoSpaceDE w:val="0"/>
        <w:jc w:val="both"/>
        <w:rPr>
          <w:rFonts w:ascii="Calibri" w:hAnsi="Calibri" w:cs="Calibri"/>
          <w:color w:val="000000"/>
          <w:sz w:val="22"/>
          <w:szCs w:val="22"/>
        </w:rPr>
      </w:pPr>
      <w:r>
        <w:rPr>
          <w:rFonts w:ascii="Calibri" w:hAnsi="Calibri" w:cs="Calibri"/>
          <w:color w:val="000000"/>
          <w:sz w:val="22"/>
          <w:szCs w:val="22"/>
        </w:rPr>
        <w:t>Personnes éloignées de l’emploi</w:t>
      </w:r>
      <w:r>
        <w:rPr>
          <w:rFonts w:ascii="Calibri" w:hAnsi="Calibri" w:cs="Calibri"/>
          <w:color w:val="000000"/>
          <w:sz w:val="22"/>
          <w:szCs w:val="22"/>
        </w:rPr>
        <w:tab/>
      </w:r>
      <w:r>
        <w:rPr>
          <w:rFonts w:ascii="Calibri" w:hAnsi="Calibri" w:cs="Calibri"/>
          <w:iCs/>
          <w:color w:val="000000"/>
          <w:sz w:val="22"/>
          <w:szCs w:val="22"/>
        </w:rPr>
        <w:t>□</w:t>
      </w:r>
      <w:r>
        <w:rPr>
          <w:rFonts w:ascii="Calibri" w:hAnsi="Calibri" w:cs="Calibri"/>
          <w:color w:val="000000"/>
          <w:sz w:val="22"/>
          <w:szCs w:val="22"/>
        </w:rPr>
        <w:t xml:space="preserve"> </w:t>
      </w:r>
    </w:p>
    <w:p w14:paraId="521E6B77" w14:textId="77777777" w:rsidR="0023664E" w:rsidRDefault="0023664E" w:rsidP="0023664E">
      <w:pPr>
        <w:tabs>
          <w:tab w:val="left" w:pos="2965"/>
        </w:tabs>
        <w:autoSpaceDE w:val="0"/>
        <w:jc w:val="both"/>
        <w:rPr>
          <w:rFonts w:ascii="Calibri" w:hAnsi="Calibri" w:cs="Calibri"/>
          <w:i/>
          <w:iCs/>
          <w:color w:val="000000"/>
          <w:sz w:val="22"/>
          <w:szCs w:val="22"/>
        </w:rPr>
      </w:pPr>
      <w:r>
        <w:rPr>
          <w:rFonts w:ascii="Calibri" w:hAnsi="Calibri" w:cs="Calibri"/>
          <w:color w:val="000000"/>
          <w:sz w:val="22"/>
          <w:szCs w:val="22"/>
        </w:rPr>
        <w:t>Autres : …………………………………</w:t>
      </w:r>
      <w:r>
        <w:rPr>
          <w:rFonts w:ascii="Calibri" w:hAnsi="Calibri" w:cs="Calibri"/>
          <w:color w:val="000000"/>
          <w:sz w:val="22"/>
          <w:szCs w:val="22"/>
        </w:rPr>
        <w:tab/>
      </w:r>
      <w:r>
        <w:rPr>
          <w:rFonts w:ascii="Calibri" w:hAnsi="Calibri" w:cs="Calibri"/>
          <w:iCs/>
          <w:color w:val="000000"/>
          <w:sz w:val="22"/>
          <w:szCs w:val="22"/>
        </w:rPr>
        <w:t>□</w:t>
      </w:r>
    </w:p>
    <w:p w14:paraId="740D9E67" w14:textId="77777777" w:rsidR="0023664E" w:rsidRDefault="0023664E" w:rsidP="0023664E">
      <w:pPr>
        <w:autoSpaceDE w:val="0"/>
        <w:jc w:val="both"/>
        <w:rPr>
          <w:rFonts w:ascii="Calibri" w:hAnsi="Calibri" w:cs="Calibri"/>
          <w:i/>
          <w:iCs/>
          <w:color w:val="000000"/>
          <w:sz w:val="22"/>
          <w:szCs w:val="22"/>
        </w:rPr>
      </w:pPr>
    </w:p>
    <w:p w14:paraId="4982BE05" w14:textId="77777777" w:rsidR="0023664E" w:rsidRDefault="0023664E" w:rsidP="0023664E">
      <w:pPr>
        <w:autoSpaceDE w:val="0"/>
        <w:ind w:left="227" w:hanging="340"/>
        <w:jc w:val="both"/>
        <w:rPr>
          <w:rFonts w:ascii="Calibri" w:hAnsi="Calibri" w:cs="Calibri"/>
          <w:i/>
          <w:iCs/>
          <w:color w:val="000000"/>
          <w:sz w:val="22"/>
          <w:szCs w:val="22"/>
        </w:rPr>
      </w:pPr>
      <w:r>
        <w:rPr>
          <w:rFonts w:ascii="Calibri" w:hAnsi="Calibri" w:cs="Calibri"/>
          <w:i/>
          <w:iCs/>
          <w:color w:val="000000"/>
          <w:sz w:val="22"/>
          <w:szCs w:val="22"/>
        </w:rPr>
        <w:t>Dans vos relations extérieures (fournisseurs, prestataires, sous-traitants, etc.) :</w:t>
      </w:r>
    </w:p>
    <w:p w14:paraId="37C08F2C" w14:textId="77777777" w:rsidR="0023664E" w:rsidRDefault="0023664E" w:rsidP="0023664E">
      <w:pPr>
        <w:autoSpaceDE w:val="0"/>
        <w:ind w:left="227" w:hanging="340"/>
        <w:jc w:val="both"/>
        <w:rPr>
          <w:rFonts w:ascii="Calibri" w:hAnsi="Calibri" w:cs="Calibri"/>
          <w:i/>
          <w:iCs/>
          <w:color w:val="000000"/>
          <w:sz w:val="22"/>
          <w:szCs w:val="22"/>
        </w:rPr>
      </w:pPr>
    </w:p>
    <w:p w14:paraId="71415E27"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Femmes</w:t>
      </w:r>
      <w:r>
        <w:rPr>
          <w:rFonts w:ascii="Calibri" w:hAnsi="Calibri" w:cs="Calibri"/>
          <w:color w:val="000000"/>
          <w:sz w:val="22"/>
          <w:szCs w:val="22"/>
        </w:rPr>
        <w:tab/>
        <w:t xml:space="preserve"> </w:t>
      </w:r>
      <w:r>
        <w:rPr>
          <w:rFonts w:ascii="Calibri" w:hAnsi="Calibri" w:cs="Calibri"/>
          <w:iCs/>
          <w:color w:val="000000"/>
          <w:sz w:val="22"/>
          <w:szCs w:val="22"/>
        </w:rPr>
        <w:t>□</w:t>
      </w:r>
    </w:p>
    <w:p w14:paraId="73C5EFD5"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Jeunes (moins de 25 ans)</w:t>
      </w:r>
      <w:r>
        <w:rPr>
          <w:rFonts w:ascii="Calibri" w:hAnsi="Calibri" w:cs="Calibri"/>
          <w:color w:val="000000"/>
          <w:sz w:val="22"/>
          <w:szCs w:val="22"/>
        </w:rPr>
        <w:tab/>
        <w:t xml:space="preserve"> </w:t>
      </w:r>
      <w:r>
        <w:rPr>
          <w:rFonts w:ascii="Calibri" w:hAnsi="Calibri" w:cs="Calibri"/>
          <w:iCs/>
          <w:color w:val="000000"/>
          <w:sz w:val="22"/>
          <w:szCs w:val="22"/>
        </w:rPr>
        <w:t>□</w:t>
      </w:r>
    </w:p>
    <w:p w14:paraId="0B8EAD5A"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Seniors</w:t>
      </w:r>
      <w:r>
        <w:rPr>
          <w:rFonts w:ascii="Calibri" w:hAnsi="Calibri" w:cs="Calibri"/>
          <w:color w:val="000000"/>
          <w:sz w:val="22"/>
          <w:szCs w:val="22"/>
        </w:rPr>
        <w:tab/>
        <w:t xml:space="preserve"> </w:t>
      </w:r>
      <w:r>
        <w:rPr>
          <w:rFonts w:ascii="Calibri" w:hAnsi="Calibri" w:cs="Calibri"/>
          <w:iCs/>
          <w:color w:val="000000"/>
          <w:sz w:val="22"/>
          <w:szCs w:val="22"/>
        </w:rPr>
        <w:t>□</w:t>
      </w:r>
    </w:p>
    <w:p w14:paraId="7B9D099E"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Personnes éloignées de l’emploi</w:t>
      </w:r>
      <w:r>
        <w:rPr>
          <w:rFonts w:ascii="Calibri" w:hAnsi="Calibri" w:cs="Calibri"/>
          <w:color w:val="000000"/>
          <w:sz w:val="22"/>
          <w:szCs w:val="22"/>
        </w:rPr>
        <w:tab/>
        <w:t xml:space="preserve"> </w:t>
      </w:r>
      <w:r>
        <w:rPr>
          <w:rFonts w:ascii="Calibri" w:hAnsi="Calibri" w:cs="Calibri"/>
          <w:iCs/>
          <w:color w:val="000000"/>
          <w:sz w:val="22"/>
          <w:szCs w:val="22"/>
        </w:rPr>
        <w:t>□</w:t>
      </w:r>
    </w:p>
    <w:p w14:paraId="5286EDE1"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Autres : ……………………………………</w:t>
      </w:r>
      <w:r>
        <w:rPr>
          <w:rFonts w:ascii="Calibri" w:hAnsi="Calibri" w:cs="Calibri"/>
          <w:color w:val="000000"/>
          <w:sz w:val="22"/>
          <w:szCs w:val="22"/>
        </w:rPr>
        <w:tab/>
        <w:t xml:space="preserve"> </w:t>
      </w:r>
      <w:r>
        <w:rPr>
          <w:rFonts w:ascii="Calibri" w:hAnsi="Calibri" w:cs="Calibri"/>
          <w:iCs/>
          <w:color w:val="000000"/>
          <w:sz w:val="22"/>
          <w:szCs w:val="22"/>
        </w:rPr>
        <w:t>□</w:t>
      </w:r>
    </w:p>
    <w:p w14:paraId="1D60B7C4" w14:textId="77777777" w:rsidR="0023664E" w:rsidRDefault="0023664E" w:rsidP="0023664E">
      <w:pPr>
        <w:autoSpaceDE w:val="0"/>
        <w:jc w:val="both"/>
        <w:rPr>
          <w:rFonts w:ascii="Calibri" w:hAnsi="Calibri" w:cs="Calibri"/>
          <w:color w:val="000000"/>
          <w:sz w:val="22"/>
          <w:szCs w:val="22"/>
        </w:rPr>
      </w:pPr>
    </w:p>
    <w:p w14:paraId="2276AAAE" w14:textId="77777777" w:rsidR="0023664E" w:rsidRDefault="0023664E" w:rsidP="0023664E">
      <w:pPr>
        <w:numPr>
          <w:ilvl w:val="0"/>
          <w:numId w:val="23"/>
        </w:numPr>
        <w:suppressAutoHyphens/>
        <w:autoSpaceDE w:val="0"/>
        <w:jc w:val="both"/>
        <w:rPr>
          <w:rFonts w:ascii="Calibri" w:hAnsi="Calibri" w:cs="Calibri"/>
          <w:color w:val="000000"/>
          <w:sz w:val="22"/>
          <w:szCs w:val="22"/>
        </w:rPr>
      </w:pPr>
      <w:r>
        <w:rPr>
          <w:rFonts w:ascii="Calibri" w:hAnsi="Calibri" w:cs="Calibri"/>
          <w:color w:val="000000"/>
          <w:sz w:val="22"/>
          <w:szCs w:val="22"/>
        </w:rPr>
        <w:t>Quel(s) levier(s) privilégiez-vous ?</w:t>
      </w:r>
    </w:p>
    <w:p w14:paraId="3D7E8BD6" w14:textId="77777777" w:rsidR="0023664E" w:rsidRDefault="0023664E" w:rsidP="0023664E">
      <w:pPr>
        <w:autoSpaceDE w:val="0"/>
        <w:jc w:val="both"/>
        <w:rPr>
          <w:rFonts w:ascii="Calibri" w:hAnsi="Calibri" w:cs="Calibri"/>
          <w:color w:val="000000"/>
          <w:sz w:val="22"/>
          <w:szCs w:val="22"/>
        </w:rPr>
      </w:pPr>
    </w:p>
    <w:p w14:paraId="3AC7542E"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Formation</w:t>
      </w:r>
      <w:r>
        <w:rPr>
          <w:rFonts w:ascii="Calibri" w:hAnsi="Calibri" w:cs="Calibri"/>
          <w:color w:val="000000"/>
          <w:sz w:val="22"/>
          <w:szCs w:val="22"/>
        </w:rPr>
        <w:tab/>
      </w:r>
      <w:r>
        <w:rPr>
          <w:rFonts w:ascii="Calibri" w:hAnsi="Calibri" w:cs="Calibri"/>
          <w:iCs/>
          <w:color w:val="000000"/>
          <w:sz w:val="22"/>
          <w:szCs w:val="22"/>
        </w:rPr>
        <w:t>□</w:t>
      </w:r>
    </w:p>
    <w:p w14:paraId="0BF52E79"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Communication</w:t>
      </w:r>
      <w:r>
        <w:rPr>
          <w:rFonts w:ascii="Calibri" w:hAnsi="Calibri" w:cs="Calibri"/>
          <w:color w:val="000000"/>
          <w:sz w:val="22"/>
          <w:szCs w:val="22"/>
        </w:rPr>
        <w:tab/>
      </w:r>
      <w:r>
        <w:rPr>
          <w:rFonts w:ascii="Calibri" w:hAnsi="Calibri" w:cs="Calibri"/>
          <w:iCs/>
          <w:color w:val="000000"/>
          <w:sz w:val="22"/>
          <w:szCs w:val="22"/>
        </w:rPr>
        <w:t>□</w:t>
      </w:r>
    </w:p>
    <w:p w14:paraId="58048F8D"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Recrutement</w:t>
      </w:r>
      <w:r>
        <w:rPr>
          <w:rFonts w:ascii="Calibri" w:hAnsi="Calibri" w:cs="Calibri"/>
          <w:color w:val="000000"/>
          <w:sz w:val="22"/>
          <w:szCs w:val="22"/>
        </w:rPr>
        <w:tab/>
      </w:r>
      <w:r>
        <w:rPr>
          <w:rFonts w:ascii="Calibri" w:hAnsi="Calibri" w:cs="Calibri"/>
          <w:iCs/>
          <w:color w:val="000000"/>
          <w:sz w:val="22"/>
          <w:szCs w:val="22"/>
        </w:rPr>
        <w:t>□</w:t>
      </w:r>
    </w:p>
    <w:p w14:paraId="42040BE2"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Promotion</w:t>
      </w:r>
      <w:r>
        <w:rPr>
          <w:rFonts w:ascii="Calibri" w:hAnsi="Calibri" w:cs="Calibri"/>
          <w:color w:val="000000"/>
          <w:sz w:val="22"/>
          <w:szCs w:val="22"/>
        </w:rPr>
        <w:tab/>
      </w:r>
      <w:r>
        <w:rPr>
          <w:rFonts w:ascii="Calibri" w:hAnsi="Calibri" w:cs="Calibri"/>
          <w:iCs/>
          <w:color w:val="000000"/>
          <w:sz w:val="22"/>
          <w:szCs w:val="22"/>
        </w:rPr>
        <w:t>□</w:t>
      </w:r>
    </w:p>
    <w:p w14:paraId="3048BA04" w14:textId="77777777" w:rsidR="0023664E" w:rsidRDefault="0023664E" w:rsidP="0023664E">
      <w:pPr>
        <w:tabs>
          <w:tab w:val="left" w:pos="2677"/>
        </w:tabs>
        <w:autoSpaceDE w:val="0"/>
        <w:jc w:val="both"/>
        <w:rPr>
          <w:rFonts w:ascii="Calibri" w:hAnsi="Calibri" w:cs="Calibri"/>
          <w:color w:val="000000"/>
          <w:sz w:val="22"/>
          <w:szCs w:val="22"/>
        </w:rPr>
      </w:pPr>
      <w:r>
        <w:rPr>
          <w:rFonts w:ascii="Calibri" w:hAnsi="Calibri" w:cs="Calibri"/>
          <w:color w:val="000000"/>
          <w:sz w:val="22"/>
          <w:szCs w:val="22"/>
        </w:rPr>
        <w:t>Autre : ……………………………………...</w:t>
      </w:r>
      <w:r>
        <w:rPr>
          <w:rFonts w:ascii="Calibri" w:hAnsi="Calibri" w:cs="Calibri"/>
          <w:iCs/>
          <w:color w:val="000000"/>
          <w:sz w:val="22"/>
          <w:szCs w:val="22"/>
        </w:rPr>
        <w:t>□</w:t>
      </w:r>
    </w:p>
    <w:p w14:paraId="7114E7EB" w14:textId="77777777" w:rsidR="0023664E" w:rsidRDefault="0023664E" w:rsidP="0023664E">
      <w:pPr>
        <w:autoSpaceDE w:val="0"/>
        <w:jc w:val="both"/>
        <w:rPr>
          <w:rFonts w:ascii="Calibri" w:hAnsi="Calibri" w:cs="Calibri"/>
          <w:color w:val="000000"/>
          <w:sz w:val="22"/>
          <w:szCs w:val="22"/>
        </w:rPr>
      </w:pPr>
    </w:p>
    <w:p w14:paraId="4A12129D" w14:textId="77777777" w:rsidR="0023664E" w:rsidRDefault="0023664E" w:rsidP="0023664E">
      <w:pPr>
        <w:autoSpaceDE w:val="0"/>
        <w:jc w:val="both"/>
        <w:rPr>
          <w:rFonts w:ascii="Calibri" w:hAnsi="Calibri" w:cs="Calibri"/>
          <w:color w:val="000000"/>
          <w:sz w:val="22"/>
          <w:szCs w:val="22"/>
        </w:rPr>
      </w:pPr>
    </w:p>
    <w:p w14:paraId="3260EEC6" w14:textId="77777777" w:rsidR="0023664E" w:rsidRDefault="0023664E" w:rsidP="0023664E">
      <w:pPr>
        <w:numPr>
          <w:ilvl w:val="0"/>
          <w:numId w:val="23"/>
        </w:numPr>
        <w:suppressAutoHyphens/>
        <w:autoSpaceDE w:val="0"/>
        <w:jc w:val="both"/>
        <w:rPr>
          <w:rFonts w:ascii="Calibri" w:hAnsi="Calibri" w:cs="Calibri"/>
          <w:color w:val="000000"/>
          <w:sz w:val="22"/>
          <w:szCs w:val="22"/>
        </w:rPr>
      </w:pPr>
      <w:r>
        <w:rPr>
          <w:rFonts w:ascii="Calibri" w:hAnsi="Calibri" w:cs="Calibri"/>
          <w:color w:val="000000"/>
          <w:sz w:val="22"/>
          <w:szCs w:val="22"/>
        </w:rPr>
        <w:t>Pour quelle(s) raison(s) menez-vous ces actions ?</w:t>
      </w:r>
    </w:p>
    <w:p w14:paraId="4BB4DE52" w14:textId="77777777" w:rsidR="0023664E" w:rsidRDefault="0023664E" w:rsidP="0023664E">
      <w:pPr>
        <w:autoSpaceDE w:val="0"/>
        <w:jc w:val="both"/>
        <w:rPr>
          <w:rFonts w:ascii="Calibri" w:hAnsi="Calibri" w:cs="Calibri"/>
          <w:color w:val="000000"/>
          <w:sz w:val="22"/>
          <w:szCs w:val="22"/>
        </w:rPr>
      </w:pPr>
    </w:p>
    <w:p w14:paraId="74C1D90F" w14:textId="77777777" w:rsidR="0023664E" w:rsidRDefault="0023664E" w:rsidP="0023664E">
      <w:pPr>
        <w:tabs>
          <w:tab w:val="left" w:pos="4666"/>
        </w:tabs>
        <w:autoSpaceDE w:val="0"/>
        <w:jc w:val="both"/>
        <w:rPr>
          <w:rFonts w:ascii="Calibri" w:hAnsi="Calibri" w:cs="Calibri"/>
          <w:color w:val="000000"/>
          <w:sz w:val="22"/>
          <w:szCs w:val="22"/>
        </w:rPr>
      </w:pPr>
      <w:r>
        <w:rPr>
          <w:rFonts w:ascii="Calibri" w:hAnsi="Calibri" w:cs="Calibri"/>
          <w:color w:val="000000"/>
          <w:sz w:val="22"/>
          <w:szCs w:val="22"/>
        </w:rPr>
        <w:t>Enjeu économique</w:t>
      </w:r>
      <w:r>
        <w:rPr>
          <w:rFonts w:ascii="Calibri" w:hAnsi="Calibri" w:cs="Calibri"/>
          <w:color w:val="000000"/>
          <w:sz w:val="22"/>
          <w:szCs w:val="22"/>
        </w:rPr>
        <w:tab/>
      </w:r>
      <w:r>
        <w:rPr>
          <w:rFonts w:ascii="Calibri" w:hAnsi="Calibri" w:cs="Calibri"/>
          <w:iCs/>
          <w:color w:val="000000"/>
          <w:sz w:val="22"/>
          <w:szCs w:val="22"/>
        </w:rPr>
        <w:t>□</w:t>
      </w:r>
    </w:p>
    <w:p w14:paraId="4BB11C85" w14:textId="77777777" w:rsidR="0023664E" w:rsidRDefault="0023664E" w:rsidP="0023664E">
      <w:pPr>
        <w:tabs>
          <w:tab w:val="left" w:pos="4666"/>
        </w:tabs>
        <w:autoSpaceDE w:val="0"/>
        <w:jc w:val="both"/>
        <w:rPr>
          <w:rFonts w:ascii="Calibri" w:hAnsi="Calibri" w:cs="Calibri"/>
          <w:color w:val="000000"/>
          <w:sz w:val="22"/>
          <w:szCs w:val="22"/>
        </w:rPr>
      </w:pPr>
      <w:r>
        <w:rPr>
          <w:rFonts w:ascii="Calibri" w:hAnsi="Calibri" w:cs="Calibri"/>
          <w:color w:val="000000"/>
          <w:sz w:val="22"/>
          <w:szCs w:val="22"/>
        </w:rPr>
        <w:t xml:space="preserve">Amélioration de la gestion des RH </w:t>
      </w:r>
      <w:r>
        <w:rPr>
          <w:rFonts w:ascii="Calibri" w:hAnsi="Calibri" w:cs="Calibri"/>
          <w:color w:val="000000"/>
          <w:sz w:val="22"/>
          <w:szCs w:val="22"/>
        </w:rPr>
        <w:tab/>
      </w:r>
      <w:r>
        <w:rPr>
          <w:rFonts w:ascii="Calibri" w:hAnsi="Calibri" w:cs="Calibri"/>
          <w:iCs/>
          <w:color w:val="000000"/>
          <w:sz w:val="22"/>
          <w:szCs w:val="22"/>
        </w:rPr>
        <w:t>□</w:t>
      </w:r>
    </w:p>
    <w:p w14:paraId="649FEEC2" w14:textId="77777777" w:rsidR="0023664E" w:rsidRDefault="0023664E" w:rsidP="0023664E">
      <w:pPr>
        <w:tabs>
          <w:tab w:val="left" w:pos="4666"/>
        </w:tabs>
        <w:autoSpaceDE w:val="0"/>
        <w:jc w:val="both"/>
        <w:rPr>
          <w:rFonts w:ascii="Calibri" w:hAnsi="Calibri" w:cs="Calibri"/>
          <w:color w:val="000000"/>
          <w:sz w:val="22"/>
          <w:szCs w:val="22"/>
        </w:rPr>
      </w:pPr>
      <w:r>
        <w:rPr>
          <w:rFonts w:ascii="Calibri" w:hAnsi="Calibri" w:cs="Calibri"/>
          <w:color w:val="000000"/>
          <w:sz w:val="22"/>
          <w:szCs w:val="22"/>
        </w:rPr>
        <w:t>Démarche de responsabilité sociale de l’entreprise (RSE)</w:t>
      </w:r>
      <w:r>
        <w:rPr>
          <w:rFonts w:ascii="Calibri" w:hAnsi="Calibri" w:cs="Calibri"/>
          <w:color w:val="000000"/>
          <w:sz w:val="22"/>
          <w:szCs w:val="22"/>
        </w:rPr>
        <w:tab/>
      </w:r>
      <w:r>
        <w:rPr>
          <w:rFonts w:ascii="Calibri" w:hAnsi="Calibri" w:cs="Calibri"/>
          <w:iCs/>
          <w:color w:val="000000"/>
          <w:sz w:val="22"/>
          <w:szCs w:val="22"/>
        </w:rPr>
        <w:t>□</w:t>
      </w:r>
    </w:p>
    <w:p w14:paraId="66977D83" w14:textId="77777777" w:rsidR="0023664E" w:rsidRDefault="0023664E" w:rsidP="0023664E">
      <w:pPr>
        <w:tabs>
          <w:tab w:val="left" w:pos="4666"/>
        </w:tabs>
        <w:autoSpaceDE w:val="0"/>
        <w:jc w:val="both"/>
        <w:rPr>
          <w:rFonts w:ascii="Calibri" w:hAnsi="Calibri" w:cs="Calibri"/>
          <w:color w:val="000000"/>
          <w:sz w:val="22"/>
          <w:szCs w:val="22"/>
        </w:rPr>
      </w:pPr>
      <w:r>
        <w:rPr>
          <w:rFonts w:ascii="Calibri" w:hAnsi="Calibri" w:cs="Calibri"/>
          <w:color w:val="000000"/>
          <w:sz w:val="22"/>
          <w:szCs w:val="22"/>
        </w:rPr>
        <w:t>Valorisation de l’image</w:t>
      </w:r>
      <w:r>
        <w:rPr>
          <w:rFonts w:ascii="Calibri" w:hAnsi="Calibri" w:cs="Calibri"/>
          <w:color w:val="000000"/>
          <w:sz w:val="22"/>
          <w:szCs w:val="22"/>
        </w:rPr>
        <w:tab/>
      </w:r>
      <w:r>
        <w:rPr>
          <w:rFonts w:ascii="Calibri" w:hAnsi="Calibri" w:cs="Calibri"/>
          <w:iCs/>
          <w:color w:val="000000"/>
          <w:sz w:val="22"/>
          <w:szCs w:val="22"/>
        </w:rPr>
        <w:t>□</w:t>
      </w:r>
    </w:p>
    <w:p w14:paraId="5CB70027" w14:textId="77777777" w:rsidR="0023664E" w:rsidRDefault="0023664E" w:rsidP="0023664E">
      <w:pPr>
        <w:tabs>
          <w:tab w:val="left" w:pos="4666"/>
        </w:tabs>
        <w:autoSpaceDE w:val="0"/>
        <w:jc w:val="both"/>
        <w:rPr>
          <w:rFonts w:ascii="Calibri" w:hAnsi="Calibri" w:cs="Calibri"/>
          <w:color w:val="000000"/>
          <w:sz w:val="22"/>
          <w:szCs w:val="22"/>
        </w:rPr>
      </w:pPr>
      <w:r>
        <w:rPr>
          <w:rFonts w:ascii="Calibri" w:hAnsi="Calibri" w:cs="Calibri"/>
          <w:color w:val="000000"/>
          <w:sz w:val="22"/>
          <w:szCs w:val="22"/>
        </w:rPr>
        <w:t>Autre : ………………………………………</w:t>
      </w:r>
      <w:r>
        <w:rPr>
          <w:rFonts w:ascii="Calibri" w:hAnsi="Calibri" w:cs="Calibri"/>
          <w:color w:val="000000"/>
          <w:sz w:val="22"/>
          <w:szCs w:val="22"/>
        </w:rPr>
        <w:tab/>
      </w:r>
      <w:r>
        <w:rPr>
          <w:rFonts w:ascii="Calibri" w:hAnsi="Calibri" w:cs="Calibri"/>
          <w:iCs/>
          <w:color w:val="000000"/>
          <w:sz w:val="22"/>
          <w:szCs w:val="22"/>
        </w:rPr>
        <w:t>□</w:t>
      </w:r>
    </w:p>
    <w:p w14:paraId="738DB1C8" w14:textId="77777777" w:rsidR="0023664E" w:rsidRDefault="0023664E" w:rsidP="0023664E">
      <w:pPr>
        <w:autoSpaceDE w:val="0"/>
        <w:jc w:val="both"/>
        <w:rPr>
          <w:rFonts w:ascii="Calibri" w:hAnsi="Calibri" w:cs="Calibri"/>
          <w:color w:val="000000"/>
          <w:sz w:val="22"/>
          <w:szCs w:val="22"/>
        </w:rPr>
      </w:pPr>
    </w:p>
    <w:p w14:paraId="1DEA28CA" w14:textId="77777777" w:rsidR="0023664E" w:rsidRDefault="0023664E" w:rsidP="0023664E">
      <w:pPr>
        <w:autoSpaceDE w:val="0"/>
        <w:jc w:val="both"/>
        <w:rPr>
          <w:rFonts w:ascii="Calibri" w:hAnsi="Calibri" w:cs="Calibri"/>
          <w:color w:val="000000"/>
          <w:sz w:val="22"/>
          <w:szCs w:val="22"/>
        </w:rPr>
      </w:pPr>
    </w:p>
    <w:p w14:paraId="3B2B8CD9" w14:textId="77777777" w:rsidR="0023664E" w:rsidRDefault="0023664E" w:rsidP="0023664E">
      <w:pPr>
        <w:autoSpaceDE w:val="0"/>
        <w:jc w:val="both"/>
        <w:rPr>
          <w:rFonts w:ascii="Calibri" w:hAnsi="Calibri" w:cs="Calibri"/>
          <w:bCs/>
          <w:iCs/>
          <w:color w:val="000000"/>
          <w:sz w:val="22"/>
          <w:szCs w:val="22"/>
        </w:rPr>
      </w:pPr>
    </w:p>
    <w:p w14:paraId="10C734E8" w14:textId="77777777" w:rsidR="00061519" w:rsidRPr="00F15823" w:rsidRDefault="00061519" w:rsidP="00382F8F">
      <w:pPr>
        <w:autoSpaceDE w:val="0"/>
        <w:autoSpaceDN w:val="0"/>
        <w:adjustRightInd w:val="0"/>
        <w:ind w:left="4254" w:firstLine="709"/>
        <w:jc w:val="both"/>
        <w:rPr>
          <w:rFonts w:ascii="Arial" w:hAnsi="Arial" w:cs="Arial"/>
          <w:sz w:val="20"/>
          <w:szCs w:val="20"/>
        </w:rPr>
      </w:pPr>
    </w:p>
    <w:sectPr w:rsidR="00061519" w:rsidRPr="00F15823" w:rsidSect="00CC66E8">
      <w:footerReference w:type="default" r:id="rId23"/>
      <w:pgSz w:w="11906" w:h="16838"/>
      <w:pgMar w:top="1134" w:right="1106" w:bottom="1418" w:left="1418"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33871" w14:textId="77777777" w:rsidR="001D0480" w:rsidRDefault="001D0480">
      <w:r>
        <w:separator/>
      </w:r>
    </w:p>
  </w:endnote>
  <w:endnote w:type="continuationSeparator" w:id="0">
    <w:p w14:paraId="22746DE3" w14:textId="77777777" w:rsidR="001D0480" w:rsidRDefault="001D0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F6F6D" w14:textId="77777777" w:rsidR="001D0480" w:rsidRPr="00BA21E4" w:rsidRDefault="001D0480" w:rsidP="003941C4">
    <w:pPr>
      <w:pStyle w:val="Pieddepage"/>
      <w:pBdr>
        <w:top w:val="single" w:sz="4" w:space="1" w:color="auto"/>
      </w:pBdr>
      <w:rPr>
        <w:rFonts w:ascii="Arial" w:hAnsi="Arial" w:cs="Arial"/>
        <w:sz w:val="16"/>
        <w:szCs w:val="16"/>
      </w:rPr>
    </w:pPr>
    <w:r w:rsidRPr="00BA21E4">
      <w:rPr>
        <w:rFonts w:ascii="Arial" w:hAnsi="Arial" w:cs="Arial"/>
        <w:b/>
        <w:smallCaps/>
        <w:sz w:val="16"/>
        <w:szCs w:val="16"/>
      </w:rPr>
      <w:t>C</w:t>
    </w:r>
    <w:r w:rsidRPr="00BA21E4">
      <w:rPr>
        <w:rFonts w:ascii="Arial" w:hAnsi="Arial" w:cs="Arial"/>
        <w:smallCaps/>
        <w:sz w:val="16"/>
        <w:szCs w:val="16"/>
      </w:rPr>
      <w:t xml:space="preserve">entre des </w:t>
    </w:r>
    <w:r w:rsidRPr="00BA21E4">
      <w:rPr>
        <w:rFonts w:ascii="Arial" w:hAnsi="Arial" w:cs="Arial"/>
        <w:b/>
        <w:smallCaps/>
        <w:sz w:val="16"/>
        <w:szCs w:val="16"/>
      </w:rPr>
      <w:t>M</w:t>
    </w:r>
    <w:r w:rsidRPr="00BA21E4">
      <w:rPr>
        <w:rFonts w:ascii="Arial" w:hAnsi="Arial" w:cs="Arial"/>
        <w:smallCaps/>
        <w:sz w:val="16"/>
        <w:szCs w:val="16"/>
      </w:rPr>
      <w:t xml:space="preserve">onuments </w:t>
    </w:r>
    <w:r w:rsidRPr="00BA21E4">
      <w:rPr>
        <w:rFonts w:ascii="Arial" w:hAnsi="Arial" w:cs="Arial"/>
        <w:b/>
        <w:smallCaps/>
        <w:sz w:val="16"/>
        <w:szCs w:val="16"/>
      </w:rPr>
      <w:t>N</w:t>
    </w:r>
    <w:r w:rsidRPr="00BA21E4">
      <w:rPr>
        <w:rFonts w:ascii="Arial" w:hAnsi="Arial" w:cs="Arial"/>
        <w:smallCaps/>
        <w:sz w:val="16"/>
        <w:szCs w:val="16"/>
      </w:rPr>
      <w:t>ationaux</w:t>
    </w:r>
    <w:r w:rsidRPr="00BA21E4">
      <w:rPr>
        <w:rFonts w:ascii="Arial" w:hAnsi="Arial" w:cs="Arial"/>
        <w:sz w:val="16"/>
        <w:szCs w:val="16"/>
      </w:rPr>
      <w:t xml:space="preserve"> - Hôtel de Sully - 62 rue Saint-Antoine - 75186 Paris Cedex 04</w:t>
    </w:r>
  </w:p>
  <w:p w14:paraId="54DB4FA9" w14:textId="1B21AB41" w:rsidR="001D0480" w:rsidRPr="00BA21E4" w:rsidRDefault="001D0480" w:rsidP="003C713F">
    <w:pPr>
      <w:pStyle w:val="Pieddepage"/>
      <w:tabs>
        <w:tab w:val="clear" w:pos="9072"/>
        <w:tab w:val="right" w:pos="9214"/>
      </w:tabs>
      <w:ind w:right="26"/>
      <w:rPr>
        <w:rFonts w:ascii="Arial" w:hAnsi="Arial" w:cs="Arial"/>
        <w:sz w:val="16"/>
        <w:szCs w:val="16"/>
      </w:rPr>
    </w:pPr>
    <w:r>
      <w:rPr>
        <w:rFonts w:ascii="Arial" w:hAnsi="Arial" w:cs="Arial"/>
        <w:sz w:val="16"/>
        <w:szCs w:val="16"/>
      </w:rPr>
      <w:t xml:space="preserve">Château de </w:t>
    </w:r>
    <w:r w:rsidRPr="00BA21E4">
      <w:rPr>
        <w:rFonts w:ascii="Arial" w:hAnsi="Arial" w:cs="Arial"/>
        <w:sz w:val="16"/>
        <w:szCs w:val="16"/>
      </w:rPr>
      <w:t>Villers-Cotterêts- Clos-couvert des ailes de la cour des Offices, des cuisines et du séchoir</w:t>
    </w:r>
    <w:r>
      <w:rPr>
        <w:rFonts w:ascii="Arial" w:hAnsi="Arial" w:cs="Arial"/>
        <w:sz w:val="16"/>
        <w:szCs w:val="16"/>
      </w:rPr>
      <w:t xml:space="preserve"> - </w:t>
    </w:r>
    <w:r>
      <w:rPr>
        <w:rFonts w:ascii="Arial" w:hAnsi="Arial" w:cs="Arial"/>
        <w:sz w:val="16"/>
        <w:szCs w:val="18"/>
      </w:rPr>
      <w:t>Règlement de Consultation L</w:t>
    </w:r>
    <w:r w:rsidRPr="00BA21E4">
      <w:rPr>
        <w:rFonts w:ascii="Arial" w:hAnsi="Arial" w:cs="Arial"/>
        <w:sz w:val="16"/>
        <w:szCs w:val="18"/>
      </w:rPr>
      <w:t>ot</w:t>
    </w:r>
    <w:r>
      <w:rPr>
        <w:rFonts w:ascii="Arial" w:hAnsi="Arial" w:cs="Arial"/>
        <w:sz w:val="16"/>
        <w:szCs w:val="18"/>
      </w:rPr>
      <w:t>s</w:t>
    </w:r>
    <w:r w:rsidRPr="00BA21E4">
      <w:rPr>
        <w:rFonts w:ascii="Arial" w:hAnsi="Arial" w:cs="Arial"/>
        <w:sz w:val="16"/>
        <w:szCs w:val="18"/>
      </w:rPr>
      <w:t xml:space="preserve"> C</w:t>
    </w:r>
    <w:r>
      <w:rPr>
        <w:rFonts w:ascii="Arial" w:hAnsi="Arial" w:cs="Arial"/>
        <w:sz w:val="16"/>
        <w:szCs w:val="18"/>
      </w:rPr>
      <w:t>3 – Désamiantage-Déplombage-Curage / C5 – Restauration de décors culptés / C8 – Menuiseries extérieures</w:t>
    </w:r>
  </w:p>
  <w:p w14:paraId="219F5701" w14:textId="3F90455E" w:rsidR="001D0480" w:rsidRPr="003941C4" w:rsidRDefault="001D0480" w:rsidP="003941C4">
    <w:pPr>
      <w:pStyle w:val="Pieddepage"/>
      <w:jc w:val="right"/>
      <w:rPr>
        <w:rFonts w:ascii="Arial Narrow" w:hAnsi="Arial Narrow"/>
        <w:sz w:val="16"/>
        <w:szCs w:val="16"/>
      </w:rPr>
    </w:pPr>
    <w:r w:rsidRPr="002D4545">
      <w:rPr>
        <w:rStyle w:val="Numrodepage"/>
        <w:rFonts w:ascii="Arial Narrow" w:hAnsi="Arial Narrow"/>
        <w:color w:val="C0C0C0"/>
        <w:sz w:val="16"/>
        <w:szCs w:val="16"/>
      </w:rPr>
      <w:fldChar w:fldCharType="begin"/>
    </w:r>
    <w:r w:rsidRPr="002D4545">
      <w:rPr>
        <w:rStyle w:val="Numrodepage"/>
        <w:rFonts w:ascii="Arial Narrow" w:hAnsi="Arial Narrow"/>
        <w:color w:val="C0C0C0"/>
        <w:sz w:val="16"/>
        <w:szCs w:val="16"/>
      </w:rPr>
      <w:instrText xml:space="preserve"> PAGE </w:instrText>
    </w:r>
    <w:r w:rsidRPr="002D4545">
      <w:rPr>
        <w:rStyle w:val="Numrodepage"/>
        <w:rFonts w:ascii="Arial Narrow" w:hAnsi="Arial Narrow"/>
        <w:color w:val="C0C0C0"/>
        <w:sz w:val="16"/>
        <w:szCs w:val="16"/>
      </w:rPr>
      <w:fldChar w:fldCharType="separate"/>
    </w:r>
    <w:r w:rsidR="00C9786B">
      <w:rPr>
        <w:rStyle w:val="Numrodepage"/>
        <w:rFonts w:ascii="Arial Narrow" w:hAnsi="Arial Narrow"/>
        <w:noProof/>
        <w:color w:val="C0C0C0"/>
        <w:sz w:val="16"/>
        <w:szCs w:val="16"/>
      </w:rPr>
      <w:t>6</w:t>
    </w:r>
    <w:r w:rsidRPr="002D4545">
      <w:rPr>
        <w:rStyle w:val="Numrodepage"/>
        <w:rFonts w:ascii="Arial Narrow" w:hAnsi="Arial Narrow"/>
        <w:color w:val="C0C0C0"/>
        <w:sz w:val="16"/>
        <w:szCs w:val="16"/>
      </w:rPr>
      <w:fldChar w:fldCharType="end"/>
    </w:r>
    <w:r>
      <w:rPr>
        <w:rStyle w:val="Numrodepage"/>
        <w:rFonts w:ascii="Arial Narrow" w:hAnsi="Arial Narrow"/>
        <w:color w:val="C0C0C0"/>
        <w:sz w:val="16"/>
        <w:szCs w:val="16"/>
      </w:rPr>
      <w:t xml:space="preserve"> /</w:t>
    </w:r>
    <w:r w:rsidRPr="002D4545">
      <w:rPr>
        <w:rStyle w:val="Numrodepage"/>
        <w:rFonts w:ascii="Arial Narrow" w:hAnsi="Arial Narrow"/>
        <w:color w:val="C0C0C0"/>
        <w:sz w:val="16"/>
        <w:szCs w:val="16"/>
      </w:rPr>
      <w:t xml:space="preserve"> </w:t>
    </w:r>
    <w:r w:rsidRPr="002D4545">
      <w:rPr>
        <w:rStyle w:val="Numrodepage"/>
        <w:rFonts w:ascii="Arial Narrow" w:hAnsi="Arial Narrow"/>
        <w:color w:val="C0C0C0"/>
        <w:sz w:val="16"/>
        <w:szCs w:val="16"/>
      </w:rPr>
      <w:fldChar w:fldCharType="begin"/>
    </w:r>
    <w:r w:rsidRPr="002D4545">
      <w:rPr>
        <w:rStyle w:val="Numrodepage"/>
        <w:rFonts w:ascii="Arial Narrow" w:hAnsi="Arial Narrow"/>
        <w:color w:val="C0C0C0"/>
        <w:sz w:val="16"/>
        <w:szCs w:val="16"/>
      </w:rPr>
      <w:instrText xml:space="preserve"> NUMPAGES </w:instrText>
    </w:r>
    <w:r w:rsidRPr="002D4545">
      <w:rPr>
        <w:rStyle w:val="Numrodepage"/>
        <w:rFonts w:ascii="Arial Narrow" w:hAnsi="Arial Narrow"/>
        <w:color w:val="C0C0C0"/>
        <w:sz w:val="16"/>
        <w:szCs w:val="16"/>
      </w:rPr>
      <w:fldChar w:fldCharType="separate"/>
    </w:r>
    <w:r w:rsidR="00C9786B">
      <w:rPr>
        <w:rStyle w:val="Numrodepage"/>
        <w:rFonts w:ascii="Arial Narrow" w:hAnsi="Arial Narrow"/>
        <w:noProof/>
        <w:color w:val="C0C0C0"/>
        <w:sz w:val="16"/>
        <w:szCs w:val="16"/>
      </w:rPr>
      <w:t>16</w:t>
    </w:r>
    <w:r w:rsidRPr="002D4545">
      <w:rPr>
        <w:rStyle w:val="Numrodepage"/>
        <w:rFonts w:ascii="Arial Narrow" w:hAnsi="Arial Narrow"/>
        <w:color w:val="C0C0C0"/>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0C99F" w14:textId="77777777" w:rsidR="001D0480" w:rsidRDefault="001D0480">
      <w:r>
        <w:separator/>
      </w:r>
    </w:p>
  </w:footnote>
  <w:footnote w:type="continuationSeparator" w:id="0">
    <w:p w14:paraId="65CADB50" w14:textId="77777777" w:rsidR="001D0480" w:rsidRDefault="001D04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Calibri" w:hAnsi="Calibri" w:cs="Calibri"/>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251AA1"/>
    <w:multiLevelType w:val="hybridMultilevel"/>
    <w:tmpl w:val="9A14874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D17E00"/>
    <w:multiLevelType w:val="hybridMultilevel"/>
    <w:tmpl w:val="20CA3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A923A0"/>
    <w:multiLevelType w:val="hybridMultilevel"/>
    <w:tmpl w:val="BEA44EA2"/>
    <w:lvl w:ilvl="0" w:tplc="D0E204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09760C"/>
    <w:multiLevelType w:val="hybridMultilevel"/>
    <w:tmpl w:val="13E6AA46"/>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5" w15:restartNumberingAfterBreak="0">
    <w:nsid w:val="2B8078B4"/>
    <w:multiLevelType w:val="multilevel"/>
    <w:tmpl w:val="CE0EA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1067BBF"/>
    <w:multiLevelType w:val="hybridMultilevel"/>
    <w:tmpl w:val="2EAA7914"/>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346E18BF"/>
    <w:multiLevelType w:val="hybridMultilevel"/>
    <w:tmpl w:val="D72C7610"/>
    <w:lvl w:ilvl="0" w:tplc="4DB80B4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EE3209"/>
    <w:multiLevelType w:val="hybridMultilevel"/>
    <w:tmpl w:val="4682499C"/>
    <w:lvl w:ilvl="0" w:tplc="040C0011">
      <w:start w:val="1"/>
      <w:numFmt w:val="decimal"/>
      <w:lvlText w:val="%1)"/>
      <w:lvlJc w:val="left"/>
      <w:pPr>
        <w:ind w:left="720" w:hanging="360"/>
      </w:pPr>
      <w:rPr>
        <w:rFonts w:cs="Times New Roman"/>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9" w15:restartNumberingAfterBreak="0">
    <w:nsid w:val="36581B61"/>
    <w:multiLevelType w:val="singleLevel"/>
    <w:tmpl w:val="119E26A8"/>
    <w:lvl w:ilvl="0">
      <w:numFmt w:val="bullet"/>
      <w:lvlText w:val="-"/>
      <w:lvlJc w:val="left"/>
      <w:pPr>
        <w:tabs>
          <w:tab w:val="num" w:pos="360"/>
        </w:tabs>
        <w:ind w:left="360" w:hanging="360"/>
      </w:pPr>
      <w:rPr>
        <w:rFonts w:hint="default"/>
      </w:rPr>
    </w:lvl>
  </w:abstractNum>
  <w:abstractNum w:abstractNumId="10" w15:restartNumberingAfterBreak="0">
    <w:nsid w:val="37C1320F"/>
    <w:multiLevelType w:val="multilevel"/>
    <w:tmpl w:val="2904D826"/>
    <w:lvl w:ilvl="0">
      <w:start w:val="1"/>
      <w:numFmt w:val="bullet"/>
      <w:lvlText w:val=""/>
      <w:lvlJc w:val="left"/>
      <w:pPr>
        <w:tabs>
          <w:tab w:val="num" w:pos="360"/>
        </w:tabs>
        <w:ind w:left="360" w:hanging="360"/>
      </w:pPr>
      <w:rPr>
        <w:rFonts w:ascii="Wingdings" w:hAnsi="Wingdings" w:hint="default"/>
        <w:sz w:val="22"/>
      </w:rPr>
    </w:lvl>
    <w:lvl w:ilvl="1">
      <w:start w:val="1"/>
      <w:numFmt w:val="decimal"/>
      <w:lvlText w:val="%1.%2"/>
      <w:lvlJc w:val="left"/>
      <w:pPr>
        <w:tabs>
          <w:tab w:val="num" w:pos="705"/>
        </w:tabs>
        <w:ind w:left="705" w:hanging="705"/>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11" w15:restartNumberingAfterBreak="0">
    <w:nsid w:val="393B4419"/>
    <w:multiLevelType w:val="hybridMultilevel"/>
    <w:tmpl w:val="32EE478E"/>
    <w:lvl w:ilvl="0" w:tplc="040C0011">
      <w:start w:val="1"/>
      <w:numFmt w:val="decimal"/>
      <w:lvlText w:val="%1)"/>
      <w:lvlJc w:val="left"/>
      <w:pPr>
        <w:tabs>
          <w:tab w:val="num" w:pos="720"/>
        </w:tabs>
        <w:ind w:left="720" w:hanging="360"/>
      </w:pPr>
    </w:lvl>
    <w:lvl w:ilvl="1" w:tplc="9CD883A2">
      <w:start w:val="12"/>
      <w:numFmt w:val="bullet"/>
      <w:lvlText w:val=""/>
      <w:lvlJc w:val="left"/>
      <w:pPr>
        <w:tabs>
          <w:tab w:val="num" w:pos="1440"/>
        </w:tabs>
        <w:ind w:left="1440" w:hanging="360"/>
      </w:pPr>
      <w:rPr>
        <w:rFonts w:ascii="Symbol" w:eastAsia="Times New Roman" w:hAnsi="Symbol" w:cs="Arial" w:hint="default"/>
      </w:r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15:restartNumberingAfterBreak="0">
    <w:nsid w:val="44DB4707"/>
    <w:multiLevelType w:val="hybridMultilevel"/>
    <w:tmpl w:val="63CE40B2"/>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135E82C4">
      <w:start w:val="11"/>
      <w:numFmt w:val="bullet"/>
      <w:lvlText w:val=""/>
      <w:lvlJc w:val="left"/>
      <w:pPr>
        <w:tabs>
          <w:tab w:val="num" w:pos="1440"/>
        </w:tabs>
        <w:ind w:left="1440" w:hanging="360"/>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2D15460"/>
    <w:multiLevelType w:val="hybridMultilevel"/>
    <w:tmpl w:val="71B6ED00"/>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5B53CEE"/>
    <w:multiLevelType w:val="hybridMultilevel"/>
    <w:tmpl w:val="8C726E8E"/>
    <w:lvl w:ilvl="0" w:tplc="469C36F6">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C05C9B"/>
    <w:multiLevelType w:val="hybridMultilevel"/>
    <w:tmpl w:val="B6CC43EE"/>
    <w:lvl w:ilvl="0" w:tplc="D918ED1A">
      <w:numFmt w:val="bullet"/>
      <w:lvlText w:val="-"/>
      <w:lvlJc w:val="left"/>
      <w:pPr>
        <w:tabs>
          <w:tab w:val="num" w:pos="720"/>
        </w:tabs>
        <w:ind w:left="720" w:hanging="360"/>
      </w:pPr>
      <w:rPr>
        <w:rFonts w:ascii="Calibri" w:eastAsia="Times New Roman" w:hAnsi="Calibri"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C67488"/>
    <w:multiLevelType w:val="hybridMultilevel"/>
    <w:tmpl w:val="C8E81F2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7635B4"/>
    <w:multiLevelType w:val="hybridMultilevel"/>
    <w:tmpl w:val="6B2028F0"/>
    <w:lvl w:ilvl="0" w:tplc="A106CBD6">
      <w:numFmt w:val="bullet"/>
      <w:lvlText w:val="-"/>
      <w:lvlJc w:val="left"/>
      <w:pPr>
        <w:ind w:left="720" w:hanging="360"/>
      </w:pPr>
      <w:rPr>
        <w:rFonts w:ascii="Times New Roman" w:eastAsia="Times New Roman" w:hAnsi="Times New Roman" w:cs="Times New Roman" w:hint="default"/>
        <w:color w:val="1F497D"/>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9301D3"/>
    <w:multiLevelType w:val="hybridMultilevel"/>
    <w:tmpl w:val="54EE9990"/>
    <w:lvl w:ilvl="0" w:tplc="D0E20492">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0" w15:restartNumberingAfterBreak="0">
    <w:nsid w:val="63B90997"/>
    <w:multiLevelType w:val="hybridMultilevel"/>
    <w:tmpl w:val="FF18FCEC"/>
    <w:lvl w:ilvl="0" w:tplc="040C000F">
      <w:start w:val="4"/>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5792F16"/>
    <w:multiLevelType w:val="hybridMultilevel"/>
    <w:tmpl w:val="433CEAD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AF2C9D"/>
    <w:multiLevelType w:val="hybridMultilevel"/>
    <w:tmpl w:val="A9C2F148"/>
    <w:lvl w:ilvl="0" w:tplc="BB006E6C">
      <w:numFmt w:val="bullet"/>
      <w:lvlText w:val="-"/>
      <w:lvlJc w:val="left"/>
      <w:pPr>
        <w:ind w:left="720" w:hanging="360"/>
      </w:pPr>
      <w:rPr>
        <w:rFonts w:ascii="Times New Roman" w:eastAsia="Times New Roman" w:hAnsi="Times New Roman" w:cs="Times New Roman" w:hint="default"/>
        <w:color w:val="1F497D"/>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705303"/>
    <w:multiLevelType w:val="hybridMultilevel"/>
    <w:tmpl w:val="41C6B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ED75A6"/>
    <w:multiLevelType w:val="hybridMultilevel"/>
    <w:tmpl w:val="6D42FB42"/>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520F41"/>
    <w:multiLevelType w:val="hybridMultilevel"/>
    <w:tmpl w:val="DF86A030"/>
    <w:lvl w:ilvl="0" w:tplc="CCEAC81A">
      <w:start w:val="5"/>
      <w:numFmt w:val="bullet"/>
      <w:pStyle w:val="PUCELIBRE"/>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cs="Times New Roman"/>
      </w:rPr>
    </w:lvl>
    <w:lvl w:ilvl="1" w:tplc="1DCC5DF8">
      <w:start w:val="1"/>
      <w:numFmt w:val="decimal"/>
      <w:lvlText w:val="%2)"/>
      <w:lvlJc w:val="left"/>
      <w:pPr>
        <w:tabs>
          <w:tab w:val="num" w:pos="1788"/>
        </w:tabs>
        <w:ind w:left="1788"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num w:numId="1">
    <w:abstractNumId w:val="12"/>
  </w:num>
  <w:num w:numId="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15"/>
  </w:num>
  <w:num w:numId="6">
    <w:abstractNumId w:val="1"/>
  </w:num>
  <w:num w:numId="7">
    <w:abstractNumId w:val="16"/>
  </w:num>
  <w:num w:numId="8">
    <w:abstractNumId w:val="21"/>
  </w:num>
  <w:num w:numId="9">
    <w:abstractNumId w:val="12"/>
  </w:num>
  <w:num w:numId="10">
    <w:abstractNumId w:val="11"/>
  </w:num>
  <w:num w:numId="11">
    <w:abstractNumId w:val="25"/>
  </w:num>
  <w:num w:numId="12">
    <w:abstractNumId w:val="24"/>
  </w:num>
  <w:num w:numId="13">
    <w:abstractNumId w:val="18"/>
  </w:num>
  <w:num w:numId="14">
    <w:abstractNumId w:val="13"/>
  </w:num>
  <w:num w:numId="15">
    <w:abstractNumId w:val="20"/>
  </w:num>
  <w:num w:numId="16">
    <w:abstractNumId w:val="2"/>
  </w:num>
  <w:num w:numId="17">
    <w:abstractNumId w:val="23"/>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0"/>
  </w:num>
  <w:num w:numId="24">
    <w:abstractNumId w:val="14"/>
  </w:num>
  <w:num w:numId="25">
    <w:abstractNumId w:val="17"/>
  </w:num>
  <w:num w:numId="26">
    <w:abstractNumId w:val="22"/>
  </w:num>
  <w:num w:numId="27">
    <w:abstractNumId w:val="4"/>
  </w:num>
  <w:num w:numId="28">
    <w:abstractNumId w:val="6"/>
  </w:num>
  <w:num w:numId="29">
    <w:abstractNumId w:val="3"/>
  </w:num>
  <w:num w:numId="30">
    <w:abstractNumId w:val="7"/>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uillien-Poulin Alix">
    <w15:presenceInfo w15:providerId="AD" w15:userId="S-1-5-21-789336058-602609370-682003330-30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101"/>
    <w:rsid w:val="00000FA4"/>
    <w:rsid w:val="00001364"/>
    <w:rsid w:val="0000462D"/>
    <w:rsid w:val="0000571A"/>
    <w:rsid w:val="00006210"/>
    <w:rsid w:val="00007FC2"/>
    <w:rsid w:val="00013F33"/>
    <w:rsid w:val="0001546B"/>
    <w:rsid w:val="0001762A"/>
    <w:rsid w:val="00017988"/>
    <w:rsid w:val="00017B6A"/>
    <w:rsid w:val="00022C78"/>
    <w:rsid w:val="00027BEC"/>
    <w:rsid w:val="00027FEF"/>
    <w:rsid w:val="000300EF"/>
    <w:rsid w:val="000307A0"/>
    <w:rsid w:val="00032CD5"/>
    <w:rsid w:val="00033C05"/>
    <w:rsid w:val="00035ABB"/>
    <w:rsid w:val="00037B30"/>
    <w:rsid w:val="00037BED"/>
    <w:rsid w:val="000410A4"/>
    <w:rsid w:val="00042291"/>
    <w:rsid w:val="000430DC"/>
    <w:rsid w:val="0004382F"/>
    <w:rsid w:val="00045818"/>
    <w:rsid w:val="000463A8"/>
    <w:rsid w:val="00046A3A"/>
    <w:rsid w:val="00047221"/>
    <w:rsid w:val="00050436"/>
    <w:rsid w:val="000521C8"/>
    <w:rsid w:val="000540F8"/>
    <w:rsid w:val="000568FC"/>
    <w:rsid w:val="00060CFD"/>
    <w:rsid w:val="00061519"/>
    <w:rsid w:val="00062CD0"/>
    <w:rsid w:val="00064434"/>
    <w:rsid w:val="00067B5F"/>
    <w:rsid w:val="00073C22"/>
    <w:rsid w:val="00075DEF"/>
    <w:rsid w:val="00077440"/>
    <w:rsid w:val="0007752C"/>
    <w:rsid w:val="00080101"/>
    <w:rsid w:val="00082C83"/>
    <w:rsid w:val="00084416"/>
    <w:rsid w:val="00084F62"/>
    <w:rsid w:val="000852E5"/>
    <w:rsid w:val="00085488"/>
    <w:rsid w:val="0008552B"/>
    <w:rsid w:val="00086CDA"/>
    <w:rsid w:val="0008749B"/>
    <w:rsid w:val="00087A81"/>
    <w:rsid w:val="000918CC"/>
    <w:rsid w:val="000933EA"/>
    <w:rsid w:val="0009515A"/>
    <w:rsid w:val="000965C6"/>
    <w:rsid w:val="000A28E2"/>
    <w:rsid w:val="000A6153"/>
    <w:rsid w:val="000A7FAC"/>
    <w:rsid w:val="000B069E"/>
    <w:rsid w:val="000B11FE"/>
    <w:rsid w:val="000B2270"/>
    <w:rsid w:val="000B2E6D"/>
    <w:rsid w:val="000B3487"/>
    <w:rsid w:val="000B3523"/>
    <w:rsid w:val="000B409F"/>
    <w:rsid w:val="000B4809"/>
    <w:rsid w:val="000B5672"/>
    <w:rsid w:val="000C03D3"/>
    <w:rsid w:val="000C3A18"/>
    <w:rsid w:val="000C505C"/>
    <w:rsid w:val="000C6D5F"/>
    <w:rsid w:val="000C797D"/>
    <w:rsid w:val="000C7B47"/>
    <w:rsid w:val="000C7B73"/>
    <w:rsid w:val="000D45F7"/>
    <w:rsid w:val="000D619F"/>
    <w:rsid w:val="000E0FDC"/>
    <w:rsid w:val="000E34C4"/>
    <w:rsid w:val="000E3985"/>
    <w:rsid w:val="000E40B4"/>
    <w:rsid w:val="000E519C"/>
    <w:rsid w:val="000F1BEE"/>
    <w:rsid w:val="000F2D1F"/>
    <w:rsid w:val="000F3A10"/>
    <w:rsid w:val="000F7387"/>
    <w:rsid w:val="00100278"/>
    <w:rsid w:val="00100361"/>
    <w:rsid w:val="00100B66"/>
    <w:rsid w:val="0010160F"/>
    <w:rsid w:val="0010251F"/>
    <w:rsid w:val="0010305E"/>
    <w:rsid w:val="0010557F"/>
    <w:rsid w:val="00110C26"/>
    <w:rsid w:val="001117B2"/>
    <w:rsid w:val="00121215"/>
    <w:rsid w:val="001217BC"/>
    <w:rsid w:val="00121C4C"/>
    <w:rsid w:val="00123046"/>
    <w:rsid w:val="00131BB5"/>
    <w:rsid w:val="00134AC5"/>
    <w:rsid w:val="00135632"/>
    <w:rsid w:val="00135F29"/>
    <w:rsid w:val="001368EF"/>
    <w:rsid w:val="00136B38"/>
    <w:rsid w:val="00141179"/>
    <w:rsid w:val="0014230F"/>
    <w:rsid w:val="001424C7"/>
    <w:rsid w:val="00142DA9"/>
    <w:rsid w:val="00145199"/>
    <w:rsid w:val="0014750E"/>
    <w:rsid w:val="00152F87"/>
    <w:rsid w:val="001555E3"/>
    <w:rsid w:val="00155A3F"/>
    <w:rsid w:val="0015692D"/>
    <w:rsid w:val="00156A64"/>
    <w:rsid w:val="0016098F"/>
    <w:rsid w:val="00160E9E"/>
    <w:rsid w:val="0016285B"/>
    <w:rsid w:val="0016420B"/>
    <w:rsid w:val="00165429"/>
    <w:rsid w:val="00166650"/>
    <w:rsid w:val="00167446"/>
    <w:rsid w:val="00170405"/>
    <w:rsid w:val="0017235E"/>
    <w:rsid w:val="00174F1A"/>
    <w:rsid w:val="00177E30"/>
    <w:rsid w:val="0018154A"/>
    <w:rsid w:val="00184978"/>
    <w:rsid w:val="00184B6B"/>
    <w:rsid w:val="00186C8A"/>
    <w:rsid w:val="00186E73"/>
    <w:rsid w:val="001925D1"/>
    <w:rsid w:val="00193F1A"/>
    <w:rsid w:val="001A239A"/>
    <w:rsid w:val="001A2DC3"/>
    <w:rsid w:val="001A4E8F"/>
    <w:rsid w:val="001A584E"/>
    <w:rsid w:val="001A5FF7"/>
    <w:rsid w:val="001A7A12"/>
    <w:rsid w:val="001B229B"/>
    <w:rsid w:val="001C12DE"/>
    <w:rsid w:val="001C1687"/>
    <w:rsid w:val="001C5411"/>
    <w:rsid w:val="001C5CB8"/>
    <w:rsid w:val="001C5D2E"/>
    <w:rsid w:val="001C6BA7"/>
    <w:rsid w:val="001C7A3E"/>
    <w:rsid w:val="001D0480"/>
    <w:rsid w:val="001D11D7"/>
    <w:rsid w:val="001D46B9"/>
    <w:rsid w:val="001D489E"/>
    <w:rsid w:val="001D7DA2"/>
    <w:rsid w:val="001E0C81"/>
    <w:rsid w:val="001E232D"/>
    <w:rsid w:val="001E3341"/>
    <w:rsid w:val="001E39DE"/>
    <w:rsid w:val="001E3A74"/>
    <w:rsid w:val="001E513A"/>
    <w:rsid w:val="001E58EE"/>
    <w:rsid w:val="001E5E81"/>
    <w:rsid w:val="001E6699"/>
    <w:rsid w:val="001E6869"/>
    <w:rsid w:val="001F1F81"/>
    <w:rsid w:val="001F2C04"/>
    <w:rsid w:val="001F2F7B"/>
    <w:rsid w:val="001F3831"/>
    <w:rsid w:val="001F487B"/>
    <w:rsid w:val="001F76B6"/>
    <w:rsid w:val="001F7ADC"/>
    <w:rsid w:val="00200509"/>
    <w:rsid w:val="002033A1"/>
    <w:rsid w:val="00212861"/>
    <w:rsid w:val="002139A6"/>
    <w:rsid w:val="00213BEE"/>
    <w:rsid w:val="00217086"/>
    <w:rsid w:val="002178CA"/>
    <w:rsid w:val="0022469E"/>
    <w:rsid w:val="00225A16"/>
    <w:rsid w:val="0022655F"/>
    <w:rsid w:val="00227B87"/>
    <w:rsid w:val="00230E02"/>
    <w:rsid w:val="00231CA8"/>
    <w:rsid w:val="00231D0F"/>
    <w:rsid w:val="00236071"/>
    <w:rsid w:val="0023664E"/>
    <w:rsid w:val="00242FDE"/>
    <w:rsid w:val="00243470"/>
    <w:rsid w:val="00245355"/>
    <w:rsid w:val="0024595B"/>
    <w:rsid w:val="00245A6D"/>
    <w:rsid w:val="00246DFD"/>
    <w:rsid w:val="0025570E"/>
    <w:rsid w:val="002610F5"/>
    <w:rsid w:val="002621B5"/>
    <w:rsid w:val="0026298B"/>
    <w:rsid w:val="00262E15"/>
    <w:rsid w:val="00264060"/>
    <w:rsid w:val="00265148"/>
    <w:rsid w:val="00265910"/>
    <w:rsid w:val="002677AD"/>
    <w:rsid w:val="00271940"/>
    <w:rsid w:val="00271B8E"/>
    <w:rsid w:val="00271C6F"/>
    <w:rsid w:val="002726FF"/>
    <w:rsid w:val="00272F23"/>
    <w:rsid w:val="00274506"/>
    <w:rsid w:val="002749B9"/>
    <w:rsid w:val="0028356F"/>
    <w:rsid w:val="002837D1"/>
    <w:rsid w:val="0028424D"/>
    <w:rsid w:val="002876AB"/>
    <w:rsid w:val="002900AF"/>
    <w:rsid w:val="002925DA"/>
    <w:rsid w:val="00292FB2"/>
    <w:rsid w:val="002956BA"/>
    <w:rsid w:val="002956CE"/>
    <w:rsid w:val="00295C63"/>
    <w:rsid w:val="002975A9"/>
    <w:rsid w:val="002A1696"/>
    <w:rsid w:val="002A22E1"/>
    <w:rsid w:val="002A245E"/>
    <w:rsid w:val="002A45FC"/>
    <w:rsid w:val="002A5AFA"/>
    <w:rsid w:val="002A64BA"/>
    <w:rsid w:val="002A6DAF"/>
    <w:rsid w:val="002A70F2"/>
    <w:rsid w:val="002A7551"/>
    <w:rsid w:val="002B0CFC"/>
    <w:rsid w:val="002B1051"/>
    <w:rsid w:val="002B2EDF"/>
    <w:rsid w:val="002C06B8"/>
    <w:rsid w:val="002C108B"/>
    <w:rsid w:val="002C1EE7"/>
    <w:rsid w:val="002C4060"/>
    <w:rsid w:val="002C7F2A"/>
    <w:rsid w:val="002D007D"/>
    <w:rsid w:val="002D1E40"/>
    <w:rsid w:val="002D2E7A"/>
    <w:rsid w:val="002D4CCA"/>
    <w:rsid w:val="002D5A4F"/>
    <w:rsid w:val="002D6E2E"/>
    <w:rsid w:val="002E2011"/>
    <w:rsid w:val="002E2980"/>
    <w:rsid w:val="002E35F4"/>
    <w:rsid w:val="002F0DE2"/>
    <w:rsid w:val="002F6967"/>
    <w:rsid w:val="002F6CAF"/>
    <w:rsid w:val="0030090C"/>
    <w:rsid w:val="00300E51"/>
    <w:rsid w:val="00304244"/>
    <w:rsid w:val="00306208"/>
    <w:rsid w:val="0030710C"/>
    <w:rsid w:val="00311423"/>
    <w:rsid w:val="003143F0"/>
    <w:rsid w:val="00314552"/>
    <w:rsid w:val="00314938"/>
    <w:rsid w:val="00316257"/>
    <w:rsid w:val="00317173"/>
    <w:rsid w:val="00317307"/>
    <w:rsid w:val="003179CC"/>
    <w:rsid w:val="0032113D"/>
    <w:rsid w:val="00321606"/>
    <w:rsid w:val="00322E2E"/>
    <w:rsid w:val="00323555"/>
    <w:rsid w:val="0032393F"/>
    <w:rsid w:val="003248A3"/>
    <w:rsid w:val="00324E39"/>
    <w:rsid w:val="00326512"/>
    <w:rsid w:val="003274CC"/>
    <w:rsid w:val="00332DB2"/>
    <w:rsid w:val="003421D3"/>
    <w:rsid w:val="0034293F"/>
    <w:rsid w:val="00342AB5"/>
    <w:rsid w:val="00342EF9"/>
    <w:rsid w:val="003456A8"/>
    <w:rsid w:val="00345B9F"/>
    <w:rsid w:val="003460B2"/>
    <w:rsid w:val="00346AD4"/>
    <w:rsid w:val="00347CFA"/>
    <w:rsid w:val="0035111E"/>
    <w:rsid w:val="00351877"/>
    <w:rsid w:val="003555B7"/>
    <w:rsid w:val="00357E2D"/>
    <w:rsid w:val="00361359"/>
    <w:rsid w:val="003616E8"/>
    <w:rsid w:val="00361AF2"/>
    <w:rsid w:val="00363701"/>
    <w:rsid w:val="00363960"/>
    <w:rsid w:val="00363983"/>
    <w:rsid w:val="00364182"/>
    <w:rsid w:val="003645CB"/>
    <w:rsid w:val="00373706"/>
    <w:rsid w:val="00373894"/>
    <w:rsid w:val="00375153"/>
    <w:rsid w:val="00375511"/>
    <w:rsid w:val="00376A90"/>
    <w:rsid w:val="00381094"/>
    <w:rsid w:val="003824AD"/>
    <w:rsid w:val="003828C5"/>
    <w:rsid w:val="00382C53"/>
    <w:rsid w:val="00382F8F"/>
    <w:rsid w:val="00383CF0"/>
    <w:rsid w:val="00386409"/>
    <w:rsid w:val="00390467"/>
    <w:rsid w:val="00391B18"/>
    <w:rsid w:val="003921F9"/>
    <w:rsid w:val="00392DCF"/>
    <w:rsid w:val="00393ABE"/>
    <w:rsid w:val="003941C4"/>
    <w:rsid w:val="00396AC0"/>
    <w:rsid w:val="00397310"/>
    <w:rsid w:val="003A0310"/>
    <w:rsid w:val="003A0DD3"/>
    <w:rsid w:val="003A1207"/>
    <w:rsid w:val="003A1E3A"/>
    <w:rsid w:val="003A3960"/>
    <w:rsid w:val="003A50D2"/>
    <w:rsid w:val="003B0292"/>
    <w:rsid w:val="003B0A01"/>
    <w:rsid w:val="003B1A17"/>
    <w:rsid w:val="003B5322"/>
    <w:rsid w:val="003B6354"/>
    <w:rsid w:val="003C0E13"/>
    <w:rsid w:val="003C19CF"/>
    <w:rsid w:val="003C27A3"/>
    <w:rsid w:val="003C5832"/>
    <w:rsid w:val="003C5CB4"/>
    <w:rsid w:val="003C713F"/>
    <w:rsid w:val="003D021A"/>
    <w:rsid w:val="003D25C1"/>
    <w:rsid w:val="003E2639"/>
    <w:rsid w:val="003E2B4D"/>
    <w:rsid w:val="003E3F09"/>
    <w:rsid w:val="003E4555"/>
    <w:rsid w:val="003E66F8"/>
    <w:rsid w:val="003F0E4B"/>
    <w:rsid w:val="003F1528"/>
    <w:rsid w:val="003F15C4"/>
    <w:rsid w:val="003F2FFA"/>
    <w:rsid w:val="003F3575"/>
    <w:rsid w:val="003F4700"/>
    <w:rsid w:val="003F5A7D"/>
    <w:rsid w:val="0040124E"/>
    <w:rsid w:val="00402C59"/>
    <w:rsid w:val="00403846"/>
    <w:rsid w:val="00403C53"/>
    <w:rsid w:val="0040560B"/>
    <w:rsid w:val="00410C98"/>
    <w:rsid w:val="00412588"/>
    <w:rsid w:val="00413F99"/>
    <w:rsid w:val="00416CB7"/>
    <w:rsid w:val="00423BAC"/>
    <w:rsid w:val="004262E5"/>
    <w:rsid w:val="00426F34"/>
    <w:rsid w:val="00427F74"/>
    <w:rsid w:val="00431061"/>
    <w:rsid w:val="00433234"/>
    <w:rsid w:val="00437DE3"/>
    <w:rsid w:val="00440CC1"/>
    <w:rsid w:val="00442315"/>
    <w:rsid w:val="00443984"/>
    <w:rsid w:val="00450020"/>
    <w:rsid w:val="00450F23"/>
    <w:rsid w:val="004510A4"/>
    <w:rsid w:val="004523BA"/>
    <w:rsid w:val="0045243F"/>
    <w:rsid w:val="00453C9D"/>
    <w:rsid w:val="00453CDE"/>
    <w:rsid w:val="00454139"/>
    <w:rsid w:val="004547AC"/>
    <w:rsid w:val="004549A4"/>
    <w:rsid w:val="004551D9"/>
    <w:rsid w:val="00457B4C"/>
    <w:rsid w:val="00460567"/>
    <w:rsid w:val="00461F9A"/>
    <w:rsid w:val="00462C7B"/>
    <w:rsid w:val="0046348C"/>
    <w:rsid w:val="0046398C"/>
    <w:rsid w:val="00463F9D"/>
    <w:rsid w:val="004655F3"/>
    <w:rsid w:val="00466217"/>
    <w:rsid w:val="0047060C"/>
    <w:rsid w:val="00473753"/>
    <w:rsid w:val="00474F0D"/>
    <w:rsid w:val="00477B3F"/>
    <w:rsid w:val="00477F9D"/>
    <w:rsid w:val="0048338A"/>
    <w:rsid w:val="00483FED"/>
    <w:rsid w:val="00484FEB"/>
    <w:rsid w:val="00487A14"/>
    <w:rsid w:val="00491589"/>
    <w:rsid w:val="00492CCA"/>
    <w:rsid w:val="00492F52"/>
    <w:rsid w:val="00495DC6"/>
    <w:rsid w:val="004974A7"/>
    <w:rsid w:val="00497771"/>
    <w:rsid w:val="004A408D"/>
    <w:rsid w:val="004A43E8"/>
    <w:rsid w:val="004A533F"/>
    <w:rsid w:val="004A5522"/>
    <w:rsid w:val="004B2AD1"/>
    <w:rsid w:val="004B345F"/>
    <w:rsid w:val="004B689D"/>
    <w:rsid w:val="004C0F5C"/>
    <w:rsid w:val="004C6731"/>
    <w:rsid w:val="004C743F"/>
    <w:rsid w:val="004D01A7"/>
    <w:rsid w:val="004D0D81"/>
    <w:rsid w:val="004D6920"/>
    <w:rsid w:val="004E2886"/>
    <w:rsid w:val="004E3544"/>
    <w:rsid w:val="004E43E6"/>
    <w:rsid w:val="004E59F5"/>
    <w:rsid w:val="004F251A"/>
    <w:rsid w:val="004F306B"/>
    <w:rsid w:val="004F74E4"/>
    <w:rsid w:val="004F7852"/>
    <w:rsid w:val="005036E9"/>
    <w:rsid w:val="00506463"/>
    <w:rsid w:val="005074B4"/>
    <w:rsid w:val="00507AAC"/>
    <w:rsid w:val="00511F00"/>
    <w:rsid w:val="005122FF"/>
    <w:rsid w:val="0051395B"/>
    <w:rsid w:val="005162C3"/>
    <w:rsid w:val="00520CD0"/>
    <w:rsid w:val="00524996"/>
    <w:rsid w:val="005266FC"/>
    <w:rsid w:val="00527177"/>
    <w:rsid w:val="00527862"/>
    <w:rsid w:val="00535C53"/>
    <w:rsid w:val="00537DCC"/>
    <w:rsid w:val="0054337B"/>
    <w:rsid w:val="00545EC3"/>
    <w:rsid w:val="00545F9D"/>
    <w:rsid w:val="005502EC"/>
    <w:rsid w:val="0055323E"/>
    <w:rsid w:val="005628AE"/>
    <w:rsid w:val="005628B8"/>
    <w:rsid w:val="0056449B"/>
    <w:rsid w:val="005661E3"/>
    <w:rsid w:val="00570C3C"/>
    <w:rsid w:val="00571C4A"/>
    <w:rsid w:val="00572950"/>
    <w:rsid w:val="00573A0B"/>
    <w:rsid w:val="00573C29"/>
    <w:rsid w:val="005751F8"/>
    <w:rsid w:val="00577255"/>
    <w:rsid w:val="0058082D"/>
    <w:rsid w:val="00581AFF"/>
    <w:rsid w:val="00582607"/>
    <w:rsid w:val="005831A6"/>
    <w:rsid w:val="0058334C"/>
    <w:rsid w:val="00585E99"/>
    <w:rsid w:val="00586BE0"/>
    <w:rsid w:val="0059020C"/>
    <w:rsid w:val="0059078A"/>
    <w:rsid w:val="00591AE1"/>
    <w:rsid w:val="0059404C"/>
    <w:rsid w:val="005948E8"/>
    <w:rsid w:val="00595D84"/>
    <w:rsid w:val="0059685E"/>
    <w:rsid w:val="00596F63"/>
    <w:rsid w:val="00597DF3"/>
    <w:rsid w:val="005A0743"/>
    <w:rsid w:val="005A0BF8"/>
    <w:rsid w:val="005A1AD3"/>
    <w:rsid w:val="005A3925"/>
    <w:rsid w:val="005A3D08"/>
    <w:rsid w:val="005A57CF"/>
    <w:rsid w:val="005A7FB2"/>
    <w:rsid w:val="005A7FBA"/>
    <w:rsid w:val="005B0566"/>
    <w:rsid w:val="005B1650"/>
    <w:rsid w:val="005B1C34"/>
    <w:rsid w:val="005B34A4"/>
    <w:rsid w:val="005B6BCA"/>
    <w:rsid w:val="005C317E"/>
    <w:rsid w:val="005C32EF"/>
    <w:rsid w:val="005C366A"/>
    <w:rsid w:val="005C3F0D"/>
    <w:rsid w:val="005D0273"/>
    <w:rsid w:val="005D127E"/>
    <w:rsid w:val="005D3D8F"/>
    <w:rsid w:val="005D4F61"/>
    <w:rsid w:val="005D4F71"/>
    <w:rsid w:val="005D626A"/>
    <w:rsid w:val="005E1600"/>
    <w:rsid w:val="005E28B1"/>
    <w:rsid w:val="005E3C39"/>
    <w:rsid w:val="005E7734"/>
    <w:rsid w:val="005E7C85"/>
    <w:rsid w:val="005F04CC"/>
    <w:rsid w:val="005F1812"/>
    <w:rsid w:val="005F2382"/>
    <w:rsid w:val="005F3ED0"/>
    <w:rsid w:val="005F526B"/>
    <w:rsid w:val="0060174F"/>
    <w:rsid w:val="00601A8B"/>
    <w:rsid w:val="00601F98"/>
    <w:rsid w:val="00602033"/>
    <w:rsid w:val="0060366F"/>
    <w:rsid w:val="00605589"/>
    <w:rsid w:val="00610E37"/>
    <w:rsid w:val="0061225B"/>
    <w:rsid w:val="00612474"/>
    <w:rsid w:val="00613C50"/>
    <w:rsid w:val="00613CC5"/>
    <w:rsid w:val="00613FF4"/>
    <w:rsid w:val="00614C88"/>
    <w:rsid w:val="006150F4"/>
    <w:rsid w:val="0061510F"/>
    <w:rsid w:val="00616040"/>
    <w:rsid w:val="006166BF"/>
    <w:rsid w:val="00616AE0"/>
    <w:rsid w:val="00616B5B"/>
    <w:rsid w:val="00617829"/>
    <w:rsid w:val="0062064F"/>
    <w:rsid w:val="00620D87"/>
    <w:rsid w:val="006217C2"/>
    <w:rsid w:val="00623F7A"/>
    <w:rsid w:val="006271F4"/>
    <w:rsid w:val="006321E8"/>
    <w:rsid w:val="00633573"/>
    <w:rsid w:val="00635296"/>
    <w:rsid w:val="00636537"/>
    <w:rsid w:val="00641511"/>
    <w:rsid w:val="006426C9"/>
    <w:rsid w:val="006430B9"/>
    <w:rsid w:val="00645D3D"/>
    <w:rsid w:val="00646A25"/>
    <w:rsid w:val="00647373"/>
    <w:rsid w:val="00650D88"/>
    <w:rsid w:val="00651ECF"/>
    <w:rsid w:val="006536A8"/>
    <w:rsid w:val="0066008D"/>
    <w:rsid w:val="00661398"/>
    <w:rsid w:val="006636CE"/>
    <w:rsid w:val="00663998"/>
    <w:rsid w:val="00671C77"/>
    <w:rsid w:val="00674CFA"/>
    <w:rsid w:val="00675E87"/>
    <w:rsid w:val="00677BC3"/>
    <w:rsid w:val="006819EE"/>
    <w:rsid w:val="00681A15"/>
    <w:rsid w:val="00683734"/>
    <w:rsid w:val="00684874"/>
    <w:rsid w:val="00685D25"/>
    <w:rsid w:val="00685E8C"/>
    <w:rsid w:val="00687EBC"/>
    <w:rsid w:val="00690545"/>
    <w:rsid w:val="00690568"/>
    <w:rsid w:val="00690B58"/>
    <w:rsid w:val="00691131"/>
    <w:rsid w:val="00692050"/>
    <w:rsid w:val="00692FC1"/>
    <w:rsid w:val="006971C4"/>
    <w:rsid w:val="006A142B"/>
    <w:rsid w:val="006A1A22"/>
    <w:rsid w:val="006A3108"/>
    <w:rsid w:val="006A4644"/>
    <w:rsid w:val="006A71CD"/>
    <w:rsid w:val="006A7563"/>
    <w:rsid w:val="006B0C3A"/>
    <w:rsid w:val="006B0C60"/>
    <w:rsid w:val="006B0D81"/>
    <w:rsid w:val="006B3851"/>
    <w:rsid w:val="006B4A1B"/>
    <w:rsid w:val="006B719B"/>
    <w:rsid w:val="006C3592"/>
    <w:rsid w:val="006C72FC"/>
    <w:rsid w:val="006D0661"/>
    <w:rsid w:val="006D1A9C"/>
    <w:rsid w:val="006D34CB"/>
    <w:rsid w:val="006D6C6E"/>
    <w:rsid w:val="006D76B9"/>
    <w:rsid w:val="006D7FC3"/>
    <w:rsid w:val="006E29A6"/>
    <w:rsid w:val="006E4144"/>
    <w:rsid w:val="006E4658"/>
    <w:rsid w:val="006E66C9"/>
    <w:rsid w:val="006E7FA1"/>
    <w:rsid w:val="006F1802"/>
    <w:rsid w:val="006F3195"/>
    <w:rsid w:val="006F4DB2"/>
    <w:rsid w:val="006F5CA0"/>
    <w:rsid w:val="006F6A38"/>
    <w:rsid w:val="006F7A53"/>
    <w:rsid w:val="007023DC"/>
    <w:rsid w:val="00702AC3"/>
    <w:rsid w:val="00702B7C"/>
    <w:rsid w:val="00705E92"/>
    <w:rsid w:val="007102F8"/>
    <w:rsid w:val="00711D5D"/>
    <w:rsid w:val="00715A16"/>
    <w:rsid w:val="0072166B"/>
    <w:rsid w:val="00722FF5"/>
    <w:rsid w:val="007231A3"/>
    <w:rsid w:val="00723251"/>
    <w:rsid w:val="00724623"/>
    <w:rsid w:val="00726858"/>
    <w:rsid w:val="00730E6A"/>
    <w:rsid w:val="007320BC"/>
    <w:rsid w:val="00733E64"/>
    <w:rsid w:val="0073727B"/>
    <w:rsid w:val="00741E0E"/>
    <w:rsid w:val="00743000"/>
    <w:rsid w:val="007440ED"/>
    <w:rsid w:val="00745E80"/>
    <w:rsid w:val="00746836"/>
    <w:rsid w:val="00747300"/>
    <w:rsid w:val="00747FA8"/>
    <w:rsid w:val="00751D3B"/>
    <w:rsid w:val="007553CB"/>
    <w:rsid w:val="007556F4"/>
    <w:rsid w:val="007560FC"/>
    <w:rsid w:val="00757373"/>
    <w:rsid w:val="00760844"/>
    <w:rsid w:val="00760A8F"/>
    <w:rsid w:val="00761805"/>
    <w:rsid w:val="00763182"/>
    <w:rsid w:val="00763623"/>
    <w:rsid w:val="00764B92"/>
    <w:rsid w:val="00766540"/>
    <w:rsid w:val="0076687B"/>
    <w:rsid w:val="00770423"/>
    <w:rsid w:val="00771223"/>
    <w:rsid w:val="00774F93"/>
    <w:rsid w:val="00777067"/>
    <w:rsid w:val="0078006E"/>
    <w:rsid w:val="00780423"/>
    <w:rsid w:val="007805B1"/>
    <w:rsid w:val="00782FB3"/>
    <w:rsid w:val="00786462"/>
    <w:rsid w:val="00786FA9"/>
    <w:rsid w:val="00790295"/>
    <w:rsid w:val="0079148B"/>
    <w:rsid w:val="00794500"/>
    <w:rsid w:val="00794F0A"/>
    <w:rsid w:val="007A1120"/>
    <w:rsid w:val="007A1796"/>
    <w:rsid w:val="007A25DE"/>
    <w:rsid w:val="007A3C3E"/>
    <w:rsid w:val="007B07EF"/>
    <w:rsid w:val="007B1D4A"/>
    <w:rsid w:val="007B28BE"/>
    <w:rsid w:val="007B56B3"/>
    <w:rsid w:val="007B5E46"/>
    <w:rsid w:val="007B624C"/>
    <w:rsid w:val="007C25A9"/>
    <w:rsid w:val="007C4825"/>
    <w:rsid w:val="007C5524"/>
    <w:rsid w:val="007D1AA9"/>
    <w:rsid w:val="007D2389"/>
    <w:rsid w:val="007D3364"/>
    <w:rsid w:val="007D6D03"/>
    <w:rsid w:val="007D7118"/>
    <w:rsid w:val="007E1E50"/>
    <w:rsid w:val="007E2DF0"/>
    <w:rsid w:val="007E2E65"/>
    <w:rsid w:val="007E321B"/>
    <w:rsid w:val="007E3993"/>
    <w:rsid w:val="007E5557"/>
    <w:rsid w:val="007E7BCB"/>
    <w:rsid w:val="007F1649"/>
    <w:rsid w:val="007F57CD"/>
    <w:rsid w:val="007F68A1"/>
    <w:rsid w:val="007F69B6"/>
    <w:rsid w:val="007F6CEF"/>
    <w:rsid w:val="00801E07"/>
    <w:rsid w:val="00803B4C"/>
    <w:rsid w:val="00804047"/>
    <w:rsid w:val="0080772A"/>
    <w:rsid w:val="0081043D"/>
    <w:rsid w:val="00812881"/>
    <w:rsid w:val="00813782"/>
    <w:rsid w:val="00815B34"/>
    <w:rsid w:val="0081662E"/>
    <w:rsid w:val="00820F09"/>
    <w:rsid w:val="008213BF"/>
    <w:rsid w:val="00821D30"/>
    <w:rsid w:val="00822F4E"/>
    <w:rsid w:val="0082396C"/>
    <w:rsid w:val="00824A35"/>
    <w:rsid w:val="00825D8D"/>
    <w:rsid w:val="008264BD"/>
    <w:rsid w:val="00826A23"/>
    <w:rsid w:val="008273B5"/>
    <w:rsid w:val="008318B0"/>
    <w:rsid w:val="008346A5"/>
    <w:rsid w:val="00835FAA"/>
    <w:rsid w:val="008365C4"/>
    <w:rsid w:val="008373F1"/>
    <w:rsid w:val="00837875"/>
    <w:rsid w:val="00840214"/>
    <w:rsid w:val="00840848"/>
    <w:rsid w:val="0084206B"/>
    <w:rsid w:val="00842E18"/>
    <w:rsid w:val="008441E3"/>
    <w:rsid w:val="008448E9"/>
    <w:rsid w:val="008475E9"/>
    <w:rsid w:val="00855043"/>
    <w:rsid w:val="0086151D"/>
    <w:rsid w:val="00864D3C"/>
    <w:rsid w:val="00865353"/>
    <w:rsid w:val="00865818"/>
    <w:rsid w:val="008659B8"/>
    <w:rsid w:val="00865A25"/>
    <w:rsid w:val="00870B39"/>
    <w:rsid w:val="008718B8"/>
    <w:rsid w:val="0087275A"/>
    <w:rsid w:val="0087358B"/>
    <w:rsid w:val="0087466B"/>
    <w:rsid w:val="00874806"/>
    <w:rsid w:val="00875C35"/>
    <w:rsid w:val="00875FB2"/>
    <w:rsid w:val="008764B2"/>
    <w:rsid w:val="00876758"/>
    <w:rsid w:val="0087681A"/>
    <w:rsid w:val="00877675"/>
    <w:rsid w:val="00880E25"/>
    <w:rsid w:val="00881592"/>
    <w:rsid w:val="0088377A"/>
    <w:rsid w:val="00884B6A"/>
    <w:rsid w:val="00884F5D"/>
    <w:rsid w:val="0088573E"/>
    <w:rsid w:val="00892E72"/>
    <w:rsid w:val="00893191"/>
    <w:rsid w:val="0089429F"/>
    <w:rsid w:val="00894582"/>
    <w:rsid w:val="00896262"/>
    <w:rsid w:val="0089644A"/>
    <w:rsid w:val="008A0ECE"/>
    <w:rsid w:val="008A22E2"/>
    <w:rsid w:val="008A2403"/>
    <w:rsid w:val="008A333A"/>
    <w:rsid w:val="008A3655"/>
    <w:rsid w:val="008A3803"/>
    <w:rsid w:val="008A6E2C"/>
    <w:rsid w:val="008A72E6"/>
    <w:rsid w:val="008A7BC1"/>
    <w:rsid w:val="008B1C44"/>
    <w:rsid w:val="008B38DB"/>
    <w:rsid w:val="008B7220"/>
    <w:rsid w:val="008C1CA4"/>
    <w:rsid w:val="008C4AD6"/>
    <w:rsid w:val="008C4B8C"/>
    <w:rsid w:val="008C51CB"/>
    <w:rsid w:val="008C5413"/>
    <w:rsid w:val="008C6745"/>
    <w:rsid w:val="008D11C0"/>
    <w:rsid w:val="008D1F73"/>
    <w:rsid w:val="008D21B0"/>
    <w:rsid w:val="008D2E8B"/>
    <w:rsid w:val="008D3D65"/>
    <w:rsid w:val="008D6D08"/>
    <w:rsid w:val="008E0BAE"/>
    <w:rsid w:val="008E28C5"/>
    <w:rsid w:val="008E35C4"/>
    <w:rsid w:val="008E6918"/>
    <w:rsid w:val="008F2481"/>
    <w:rsid w:val="008F33B9"/>
    <w:rsid w:val="008F350C"/>
    <w:rsid w:val="008F5199"/>
    <w:rsid w:val="00900F22"/>
    <w:rsid w:val="00901A3A"/>
    <w:rsid w:val="00906DBB"/>
    <w:rsid w:val="00907673"/>
    <w:rsid w:val="00912F5E"/>
    <w:rsid w:val="00915208"/>
    <w:rsid w:val="009152E9"/>
    <w:rsid w:val="009225D8"/>
    <w:rsid w:val="00922D0A"/>
    <w:rsid w:val="00924A1B"/>
    <w:rsid w:val="009250DD"/>
    <w:rsid w:val="00925CA9"/>
    <w:rsid w:val="0092735D"/>
    <w:rsid w:val="00930087"/>
    <w:rsid w:val="0093421A"/>
    <w:rsid w:val="009352B3"/>
    <w:rsid w:val="0094058A"/>
    <w:rsid w:val="00940ADE"/>
    <w:rsid w:val="00940DDB"/>
    <w:rsid w:val="00943BE5"/>
    <w:rsid w:val="0094519A"/>
    <w:rsid w:val="00945CB2"/>
    <w:rsid w:val="00946E66"/>
    <w:rsid w:val="00952F3E"/>
    <w:rsid w:val="00953DD5"/>
    <w:rsid w:val="009544C6"/>
    <w:rsid w:val="0095454D"/>
    <w:rsid w:val="00955C7D"/>
    <w:rsid w:val="00956ED4"/>
    <w:rsid w:val="0096190F"/>
    <w:rsid w:val="00961BF5"/>
    <w:rsid w:val="009630CE"/>
    <w:rsid w:val="00964E4F"/>
    <w:rsid w:val="00967B8C"/>
    <w:rsid w:val="009711BD"/>
    <w:rsid w:val="009737D0"/>
    <w:rsid w:val="00973825"/>
    <w:rsid w:val="00974E8A"/>
    <w:rsid w:val="00975116"/>
    <w:rsid w:val="00976B53"/>
    <w:rsid w:val="00981B87"/>
    <w:rsid w:val="00983701"/>
    <w:rsid w:val="0098601B"/>
    <w:rsid w:val="00986B76"/>
    <w:rsid w:val="00986C2B"/>
    <w:rsid w:val="00990C70"/>
    <w:rsid w:val="00991F15"/>
    <w:rsid w:val="00995774"/>
    <w:rsid w:val="00995F7B"/>
    <w:rsid w:val="00995F89"/>
    <w:rsid w:val="009976D5"/>
    <w:rsid w:val="009A038D"/>
    <w:rsid w:val="009A09C4"/>
    <w:rsid w:val="009A2397"/>
    <w:rsid w:val="009A318F"/>
    <w:rsid w:val="009A389D"/>
    <w:rsid w:val="009A494D"/>
    <w:rsid w:val="009A5E37"/>
    <w:rsid w:val="009A71B1"/>
    <w:rsid w:val="009A7D06"/>
    <w:rsid w:val="009B167D"/>
    <w:rsid w:val="009B2E6F"/>
    <w:rsid w:val="009B31E4"/>
    <w:rsid w:val="009B7568"/>
    <w:rsid w:val="009C4B1E"/>
    <w:rsid w:val="009C4FDF"/>
    <w:rsid w:val="009D25AD"/>
    <w:rsid w:val="009D353C"/>
    <w:rsid w:val="009D3EF1"/>
    <w:rsid w:val="009D671C"/>
    <w:rsid w:val="009D6C4A"/>
    <w:rsid w:val="009D77B5"/>
    <w:rsid w:val="009D7D51"/>
    <w:rsid w:val="009E159D"/>
    <w:rsid w:val="009E59E7"/>
    <w:rsid w:val="009F179B"/>
    <w:rsid w:val="009F17A2"/>
    <w:rsid w:val="009F208C"/>
    <w:rsid w:val="009F2951"/>
    <w:rsid w:val="009F52BB"/>
    <w:rsid w:val="009F7ECF"/>
    <w:rsid w:val="009F7FEC"/>
    <w:rsid w:val="00A03616"/>
    <w:rsid w:val="00A0512F"/>
    <w:rsid w:val="00A1003E"/>
    <w:rsid w:val="00A10AE1"/>
    <w:rsid w:val="00A1123F"/>
    <w:rsid w:val="00A1282C"/>
    <w:rsid w:val="00A14168"/>
    <w:rsid w:val="00A16D90"/>
    <w:rsid w:val="00A17999"/>
    <w:rsid w:val="00A17D61"/>
    <w:rsid w:val="00A21D43"/>
    <w:rsid w:val="00A224CA"/>
    <w:rsid w:val="00A22B7B"/>
    <w:rsid w:val="00A245F1"/>
    <w:rsid w:val="00A24C1D"/>
    <w:rsid w:val="00A25CEF"/>
    <w:rsid w:val="00A332E9"/>
    <w:rsid w:val="00A33E1B"/>
    <w:rsid w:val="00A36014"/>
    <w:rsid w:val="00A41B05"/>
    <w:rsid w:val="00A437D1"/>
    <w:rsid w:val="00A465D9"/>
    <w:rsid w:val="00A47E7B"/>
    <w:rsid w:val="00A50017"/>
    <w:rsid w:val="00A5185D"/>
    <w:rsid w:val="00A51A13"/>
    <w:rsid w:val="00A53C66"/>
    <w:rsid w:val="00A53E90"/>
    <w:rsid w:val="00A565DE"/>
    <w:rsid w:val="00A578B8"/>
    <w:rsid w:val="00A617EE"/>
    <w:rsid w:val="00A621C4"/>
    <w:rsid w:val="00A62553"/>
    <w:rsid w:val="00A63269"/>
    <w:rsid w:val="00A63E1B"/>
    <w:rsid w:val="00A6432E"/>
    <w:rsid w:val="00A662DA"/>
    <w:rsid w:val="00A6697D"/>
    <w:rsid w:val="00A70754"/>
    <w:rsid w:val="00A7246F"/>
    <w:rsid w:val="00A75182"/>
    <w:rsid w:val="00A7603D"/>
    <w:rsid w:val="00A76365"/>
    <w:rsid w:val="00A84348"/>
    <w:rsid w:val="00A85ABC"/>
    <w:rsid w:val="00A8669B"/>
    <w:rsid w:val="00A909C4"/>
    <w:rsid w:val="00A90E0C"/>
    <w:rsid w:val="00A916C0"/>
    <w:rsid w:val="00A92DE6"/>
    <w:rsid w:val="00A938C6"/>
    <w:rsid w:val="00A94D98"/>
    <w:rsid w:val="00A97B80"/>
    <w:rsid w:val="00AA491D"/>
    <w:rsid w:val="00AA7F17"/>
    <w:rsid w:val="00AB1E5C"/>
    <w:rsid w:val="00AB219B"/>
    <w:rsid w:val="00AB23D0"/>
    <w:rsid w:val="00AB2B55"/>
    <w:rsid w:val="00AB68EF"/>
    <w:rsid w:val="00AC1033"/>
    <w:rsid w:val="00AC2A10"/>
    <w:rsid w:val="00AC2E05"/>
    <w:rsid w:val="00AC31BF"/>
    <w:rsid w:val="00AC5309"/>
    <w:rsid w:val="00AC58E7"/>
    <w:rsid w:val="00AD0886"/>
    <w:rsid w:val="00AD477F"/>
    <w:rsid w:val="00AD4B9A"/>
    <w:rsid w:val="00AD5073"/>
    <w:rsid w:val="00AD6533"/>
    <w:rsid w:val="00AD758F"/>
    <w:rsid w:val="00AE1BC2"/>
    <w:rsid w:val="00AE23AA"/>
    <w:rsid w:val="00AE39AB"/>
    <w:rsid w:val="00AE5041"/>
    <w:rsid w:val="00AE5633"/>
    <w:rsid w:val="00AE5FAD"/>
    <w:rsid w:val="00AE6484"/>
    <w:rsid w:val="00AE696A"/>
    <w:rsid w:val="00AE723A"/>
    <w:rsid w:val="00AF38F0"/>
    <w:rsid w:val="00AF4F7D"/>
    <w:rsid w:val="00AF59A5"/>
    <w:rsid w:val="00AF5E18"/>
    <w:rsid w:val="00AF6C23"/>
    <w:rsid w:val="00B00120"/>
    <w:rsid w:val="00B0507F"/>
    <w:rsid w:val="00B05086"/>
    <w:rsid w:val="00B06CEC"/>
    <w:rsid w:val="00B074DE"/>
    <w:rsid w:val="00B106BE"/>
    <w:rsid w:val="00B1276E"/>
    <w:rsid w:val="00B13131"/>
    <w:rsid w:val="00B14033"/>
    <w:rsid w:val="00B16076"/>
    <w:rsid w:val="00B17AAA"/>
    <w:rsid w:val="00B21633"/>
    <w:rsid w:val="00B22DA0"/>
    <w:rsid w:val="00B23280"/>
    <w:rsid w:val="00B232CC"/>
    <w:rsid w:val="00B25387"/>
    <w:rsid w:val="00B25ED5"/>
    <w:rsid w:val="00B268EC"/>
    <w:rsid w:val="00B271A7"/>
    <w:rsid w:val="00B27729"/>
    <w:rsid w:val="00B27E5B"/>
    <w:rsid w:val="00B32E2C"/>
    <w:rsid w:val="00B32F91"/>
    <w:rsid w:val="00B333D0"/>
    <w:rsid w:val="00B33B4C"/>
    <w:rsid w:val="00B34F20"/>
    <w:rsid w:val="00B36042"/>
    <w:rsid w:val="00B36BFE"/>
    <w:rsid w:val="00B406E7"/>
    <w:rsid w:val="00B4514B"/>
    <w:rsid w:val="00B46C7E"/>
    <w:rsid w:val="00B4723C"/>
    <w:rsid w:val="00B473F9"/>
    <w:rsid w:val="00B47420"/>
    <w:rsid w:val="00B5223C"/>
    <w:rsid w:val="00B52941"/>
    <w:rsid w:val="00B54DE9"/>
    <w:rsid w:val="00B556FE"/>
    <w:rsid w:val="00B55D74"/>
    <w:rsid w:val="00B667D3"/>
    <w:rsid w:val="00B66FF3"/>
    <w:rsid w:val="00B70B8D"/>
    <w:rsid w:val="00B718A1"/>
    <w:rsid w:val="00B7352B"/>
    <w:rsid w:val="00B8084C"/>
    <w:rsid w:val="00B81F40"/>
    <w:rsid w:val="00B81FFF"/>
    <w:rsid w:val="00B8348A"/>
    <w:rsid w:val="00B8429F"/>
    <w:rsid w:val="00B853D2"/>
    <w:rsid w:val="00B870B7"/>
    <w:rsid w:val="00B90218"/>
    <w:rsid w:val="00B91C6E"/>
    <w:rsid w:val="00B95162"/>
    <w:rsid w:val="00B96B26"/>
    <w:rsid w:val="00BA21E4"/>
    <w:rsid w:val="00BA4D1B"/>
    <w:rsid w:val="00BA53BB"/>
    <w:rsid w:val="00BA64F6"/>
    <w:rsid w:val="00BA74FB"/>
    <w:rsid w:val="00BA7855"/>
    <w:rsid w:val="00BA789A"/>
    <w:rsid w:val="00BB02D1"/>
    <w:rsid w:val="00BB09F1"/>
    <w:rsid w:val="00BB164F"/>
    <w:rsid w:val="00BB43C6"/>
    <w:rsid w:val="00BB54A8"/>
    <w:rsid w:val="00BB5BFD"/>
    <w:rsid w:val="00BC0B3F"/>
    <w:rsid w:val="00BC4BE4"/>
    <w:rsid w:val="00BC7527"/>
    <w:rsid w:val="00BC7589"/>
    <w:rsid w:val="00BD4C15"/>
    <w:rsid w:val="00BD5D82"/>
    <w:rsid w:val="00BE2F93"/>
    <w:rsid w:val="00BE375D"/>
    <w:rsid w:val="00BE428A"/>
    <w:rsid w:val="00BE5DE2"/>
    <w:rsid w:val="00BE78A2"/>
    <w:rsid w:val="00BF0719"/>
    <w:rsid w:val="00BF0A5E"/>
    <w:rsid w:val="00BF11CF"/>
    <w:rsid w:val="00BF1561"/>
    <w:rsid w:val="00BF1EBE"/>
    <w:rsid w:val="00BF3FEA"/>
    <w:rsid w:val="00BF463E"/>
    <w:rsid w:val="00BF4D1A"/>
    <w:rsid w:val="00BF4FBB"/>
    <w:rsid w:val="00BF5E21"/>
    <w:rsid w:val="00BF606E"/>
    <w:rsid w:val="00C0198F"/>
    <w:rsid w:val="00C01E02"/>
    <w:rsid w:val="00C03240"/>
    <w:rsid w:val="00C03F5C"/>
    <w:rsid w:val="00C047D8"/>
    <w:rsid w:val="00C04B9A"/>
    <w:rsid w:val="00C050B4"/>
    <w:rsid w:val="00C050F8"/>
    <w:rsid w:val="00C06254"/>
    <w:rsid w:val="00C12916"/>
    <w:rsid w:val="00C1554A"/>
    <w:rsid w:val="00C15E8E"/>
    <w:rsid w:val="00C15EC7"/>
    <w:rsid w:val="00C16A7C"/>
    <w:rsid w:val="00C22CF7"/>
    <w:rsid w:val="00C277BC"/>
    <w:rsid w:val="00C305CE"/>
    <w:rsid w:val="00C30DED"/>
    <w:rsid w:val="00C32821"/>
    <w:rsid w:val="00C32FA9"/>
    <w:rsid w:val="00C413DC"/>
    <w:rsid w:val="00C44732"/>
    <w:rsid w:val="00C45FA2"/>
    <w:rsid w:val="00C4762B"/>
    <w:rsid w:val="00C47636"/>
    <w:rsid w:val="00C476DE"/>
    <w:rsid w:val="00C505CD"/>
    <w:rsid w:val="00C52247"/>
    <w:rsid w:val="00C52D0B"/>
    <w:rsid w:val="00C532AB"/>
    <w:rsid w:val="00C63427"/>
    <w:rsid w:val="00C635C9"/>
    <w:rsid w:val="00C63F75"/>
    <w:rsid w:val="00C656F6"/>
    <w:rsid w:val="00C65DA6"/>
    <w:rsid w:val="00C71921"/>
    <w:rsid w:val="00C71C43"/>
    <w:rsid w:val="00C71E9F"/>
    <w:rsid w:val="00C774B0"/>
    <w:rsid w:val="00C811EE"/>
    <w:rsid w:val="00C817A1"/>
    <w:rsid w:val="00C83DFC"/>
    <w:rsid w:val="00C85000"/>
    <w:rsid w:val="00C87BFE"/>
    <w:rsid w:val="00C941CB"/>
    <w:rsid w:val="00C94AD9"/>
    <w:rsid w:val="00C9786B"/>
    <w:rsid w:val="00CA27D0"/>
    <w:rsid w:val="00CA3E6D"/>
    <w:rsid w:val="00CA6503"/>
    <w:rsid w:val="00CB0BAB"/>
    <w:rsid w:val="00CB1DD1"/>
    <w:rsid w:val="00CB25AA"/>
    <w:rsid w:val="00CB2ECB"/>
    <w:rsid w:val="00CB4812"/>
    <w:rsid w:val="00CB7EF6"/>
    <w:rsid w:val="00CC0432"/>
    <w:rsid w:val="00CC0E49"/>
    <w:rsid w:val="00CC27F6"/>
    <w:rsid w:val="00CC2CFB"/>
    <w:rsid w:val="00CC2F5A"/>
    <w:rsid w:val="00CC46F9"/>
    <w:rsid w:val="00CC5301"/>
    <w:rsid w:val="00CC53AB"/>
    <w:rsid w:val="00CC5BB7"/>
    <w:rsid w:val="00CC66E8"/>
    <w:rsid w:val="00CC77CE"/>
    <w:rsid w:val="00CD0067"/>
    <w:rsid w:val="00CD2350"/>
    <w:rsid w:val="00CD47EE"/>
    <w:rsid w:val="00CD53EF"/>
    <w:rsid w:val="00CD591B"/>
    <w:rsid w:val="00CD5ACC"/>
    <w:rsid w:val="00CD60BC"/>
    <w:rsid w:val="00CE340F"/>
    <w:rsid w:val="00CE7803"/>
    <w:rsid w:val="00CF0658"/>
    <w:rsid w:val="00CF160C"/>
    <w:rsid w:val="00CF1B16"/>
    <w:rsid w:val="00CF2209"/>
    <w:rsid w:val="00CF30EE"/>
    <w:rsid w:val="00CF33D4"/>
    <w:rsid w:val="00CF3C94"/>
    <w:rsid w:val="00CF3D37"/>
    <w:rsid w:val="00CF5698"/>
    <w:rsid w:val="00CF6BC0"/>
    <w:rsid w:val="00CF7595"/>
    <w:rsid w:val="00CF7BBE"/>
    <w:rsid w:val="00D007DE"/>
    <w:rsid w:val="00D01FB8"/>
    <w:rsid w:val="00D03DC6"/>
    <w:rsid w:val="00D06D5A"/>
    <w:rsid w:val="00D105C4"/>
    <w:rsid w:val="00D111F9"/>
    <w:rsid w:val="00D11AC2"/>
    <w:rsid w:val="00D13079"/>
    <w:rsid w:val="00D153A6"/>
    <w:rsid w:val="00D16601"/>
    <w:rsid w:val="00D203CD"/>
    <w:rsid w:val="00D2155D"/>
    <w:rsid w:val="00D250DD"/>
    <w:rsid w:val="00D25737"/>
    <w:rsid w:val="00D26236"/>
    <w:rsid w:val="00D274BF"/>
    <w:rsid w:val="00D33994"/>
    <w:rsid w:val="00D35AB3"/>
    <w:rsid w:val="00D35C7E"/>
    <w:rsid w:val="00D3776F"/>
    <w:rsid w:val="00D37DFF"/>
    <w:rsid w:val="00D401E6"/>
    <w:rsid w:val="00D41D4A"/>
    <w:rsid w:val="00D41F25"/>
    <w:rsid w:val="00D42BAC"/>
    <w:rsid w:val="00D47F58"/>
    <w:rsid w:val="00D51A10"/>
    <w:rsid w:val="00D51E37"/>
    <w:rsid w:val="00D520CA"/>
    <w:rsid w:val="00D527AB"/>
    <w:rsid w:val="00D547D2"/>
    <w:rsid w:val="00D55987"/>
    <w:rsid w:val="00D56BB9"/>
    <w:rsid w:val="00D57694"/>
    <w:rsid w:val="00D57DF2"/>
    <w:rsid w:val="00D60854"/>
    <w:rsid w:val="00D60CF2"/>
    <w:rsid w:val="00D62010"/>
    <w:rsid w:val="00D62427"/>
    <w:rsid w:val="00D63290"/>
    <w:rsid w:val="00D648D1"/>
    <w:rsid w:val="00D67CFE"/>
    <w:rsid w:val="00D67D9A"/>
    <w:rsid w:val="00D70B9A"/>
    <w:rsid w:val="00D73FBB"/>
    <w:rsid w:val="00D7535B"/>
    <w:rsid w:val="00D77C96"/>
    <w:rsid w:val="00D82BB0"/>
    <w:rsid w:val="00D8356C"/>
    <w:rsid w:val="00D83EBD"/>
    <w:rsid w:val="00D848E0"/>
    <w:rsid w:val="00D92486"/>
    <w:rsid w:val="00D97AB7"/>
    <w:rsid w:val="00D97B5B"/>
    <w:rsid w:val="00D97B71"/>
    <w:rsid w:val="00DA1ED8"/>
    <w:rsid w:val="00DA7F98"/>
    <w:rsid w:val="00DB0455"/>
    <w:rsid w:val="00DB0919"/>
    <w:rsid w:val="00DB09E0"/>
    <w:rsid w:val="00DB0FB8"/>
    <w:rsid w:val="00DB232B"/>
    <w:rsid w:val="00DB2595"/>
    <w:rsid w:val="00DB7CA6"/>
    <w:rsid w:val="00DC3D06"/>
    <w:rsid w:val="00DC6958"/>
    <w:rsid w:val="00DC7A90"/>
    <w:rsid w:val="00DD0FC1"/>
    <w:rsid w:val="00DD2B4B"/>
    <w:rsid w:val="00DD4034"/>
    <w:rsid w:val="00DD75B0"/>
    <w:rsid w:val="00DD772B"/>
    <w:rsid w:val="00DD7FC9"/>
    <w:rsid w:val="00DE28FE"/>
    <w:rsid w:val="00DE3FA6"/>
    <w:rsid w:val="00DE4419"/>
    <w:rsid w:val="00DE7864"/>
    <w:rsid w:val="00DE7AB0"/>
    <w:rsid w:val="00DF3FC8"/>
    <w:rsid w:val="00E0110D"/>
    <w:rsid w:val="00E027BF"/>
    <w:rsid w:val="00E03FBB"/>
    <w:rsid w:val="00E05A6E"/>
    <w:rsid w:val="00E11B17"/>
    <w:rsid w:val="00E11C3A"/>
    <w:rsid w:val="00E121F7"/>
    <w:rsid w:val="00E13AE5"/>
    <w:rsid w:val="00E13FD5"/>
    <w:rsid w:val="00E171AC"/>
    <w:rsid w:val="00E17F68"/>
    <w:rsid w:val="00E228B6"/>
    <w:rsid w:val="00E22C71"/>
    <w:rsid w:val="00E26855"/>
    <w:rsid w:val="00E3184E"/>
    <w:rsid w:val="00E33AAF"/>
    <w:rsid w:val="00E377B5"/>
    <w:rsid w:val="00E40CCC"/>
    <w:rsid w:val="00E4193E"/>
    <w:rsid w:val="00E42A37"/>
    <w:rsid w:val="00E44895"/>
    <w:rsid w:val="00E44D1A"/>
    <w:rsid w:val="00E46E6B"/>
    <w:rsid w:val="00E50390"/>
    <w:rsid w:val="00E51F5C"/>
    <w:rsid w:val="00E5227D"/>
    <w:rsid w:val="00E52DF7"/>
    <w:rsid w:val="00E53CE4"/>
    <w:rsid w:val="00E56F4F"/>
    <w:rsid w:val="00E60B08"/>
    <w:rsid w:val="00E62273"/>
    <w:rsid w:val="00E6475E"/>
    <w:rsid w:val="00E658AF"/>
    <w:rsid w:val="00E719E2"/>
    <w:rsid w:val="00E71AB4"/>
    <w:rsid w:val="00E7219C"/>
    <w:rsid w:val="00E72B2D"/>
    <w:rsid w:val="00E72BF9"/>
    <w:rsid w:val="00E72CCA"/>
    <w:rsid w:val="00E74C2E"/>
    <w:rsid w:val="00E75355"/>
    <w:rsid w:val="00E76254"/>
    <w:rsid w:val="00E76D4A"/>
    <w:rsid w:val="00E803FF"/>
    <w:rsid w:val="00E82627"/>
    <w:rsid w:val="00E82823"/>
    <w:rsid w:val="00E8350B"/>
    <w:rsid w:val="00E8708E"/>
    <w:rsid w:val="00E87BE1"/>
    <w:rsid w:val="00E87C2E"/>
    <w:rsid w:val="00E87F18"/>
    <w:rsid w:val="00E918B3"/>
    <w:rsid w:val="00E919CE"/>
    <w:rsid w:val="00E95C69"/>
    <w:rsid w:val="00E97276"/>
    <w:rsid w:val="00EA0609"/>
    <w:rsid w:val="00EA0BA9"/>
    <w:rsid w:val="00EA0F0E"/>
    <w:rsid w:val="00EA0FBE"/>
    <w:rsid w:val="00EA1731"/>
    <w:rsid w:val="00EA29D0"/>
    <w:rsid w:val="00EA4159"/>
    <w:rsid w:val="00EA4A1C"/>
    <w:rsid w:val="00EA55DB"/>
    <w:rsid w:val="00EA59D5"/>
    <w:rsid w:val="00EB0F4C"/>
    <w:rsid w:val="00EB299E"/>
    <w:rsid w:val="00EB3F4F"/>
    <w:rsid w:val="00EB4AD5"/>
    <w:rsid w:val="00EB4E15"/>
    <w:rsid w:val="00EB794F"/>
    <w:rsid w:val="00EC0BF0"/>
    <w:rsid w:val="00EC185B"/>
    <w:rsid w:val="00EC2A6D"/>
    <w:rsid w:val="00EC2C25"/>
    <w:rsid w:val="00EC60BE"/>
    <w:rsid w:val="00EC6784"/>
    <w:rsid w:val="00ED05FE"/>
    <w:rsid w:val="00ED2862"/>
    <w:rsid w:val="00EE04A7"/>
    <w:rsid w:val="00EE20CD"/>
    <w:rsid w:val="00EE238C"/>
    <w:rsid w:val="00EE3556"/>
    <w:rsid w:val="00EE3D06"/>
    <w:rsid w:val="00EE5E84"/>
    <w:rsid w:val="00EF0B2E"/>
    <w:rsid w:val="00EF19F9"/>
    <w:rsid w:val="00EF36F6"/>
    <w:rsid w:val="00EF44CA"/>
    <w:rsid w:val="00EF45B8"/>
    <w:rsid w:val="00EF46EC"/>
    <w:rsid w:val="00EF4FE9"/>
    <w:rsid w:val="00EF61F6"/>
    <w:rsid w:val="00EF6674"/>
    <w:rsid w:val="00EF700A"/>
    <w:rsid w:val="00EF73C9"/>
    <w:rsid w:val="00EF7881"/>
    <w:rsid w:val="00EF7A0B"/>
    <w:rsid w:val="00F00ADA"/>
    <w:rsid w:val="00F0212F"/>
    <w:rsid w:val="00F026FE"/>
    <w:rsid w:val="00F046B4"/>
    <w:rsid w:val="00F05483"/>
    <w:rsid w:val="00F05C2E"/>
    <w:rsid w:val="00F06E4E"/>
    <w:rsid w:val="00F1059B"/>
    <w:rsid w:val="00F13AB3"/>
    <w:rsid w:val="00F13DA2"/>
    <w:rsid w:val="00F1424C"/>
    <w:rsid w:val="00F149C4"/>
    <w:rsid w:val="00F1555D"/>
    <w:rsid w:val="00F15823"/>
    <w:rsid w:val="00F20452"/>
    <w:rsid w:val="00F22AC8"/>
    <w:rsid w:val="00F23656"/>
    <w:rsid w:val="00F23F9D"/>
    <w:rsid w:val="00F256DC"/>
    <w:rsid w:val="00F2632F"/>
    <w:rsid w:val="00F26856"/>
    <w:rsid w:val="00F33DFB"/>
    <w:rsid w:val="00F342E4"/>
    <w:rsid w:val="00F37AC5"/>
    <w:rsid w:val="00F37F79"/>
    <w:rsid w:val="00F40235"/>
    <w:rsid w:val="00F41551"/>
    <w:rsid w:val="00F42B17"/>
    <w:rsid w:val="00F43FBA"/>
    <w:rsid w:val="00F443D4"/>
    <w:rsid w:val="00F456E9"/>
    <w:rsid w:val="00F4731C"/>
    <w:rsid w:val="00F55F4B"/>
    <w:rsid w:val="00F55FCD"/>
    <w:rsid w:val="00F56E08"/>
    <w:rsid w:val="00F57680"/>
    <w:rsid w:val="00F6173D"/>
    <w:rsid w:val="00F61D5D"/>
    <w:rsid w:val="00F63A0E"/>
    <w:rsid w:val="00F6562E"/>
    <w:rsid w:val="00F66D22"/>
    <w:rsid w:val="00F70DC5"/>
    <w:rsid w:val="00F74CB7"/>
    <w:rsid w:val="00F81069"/>
    <w:rsid w:val="00F8127C"/>
    <w:rsid w:val="00F8355C"/>
    <w:rsid w:val="00F868B5"/>
    <w:rsid w:val="00F910D5"/>
    <w:rsid w:val="00F917D0"/>
    <w:rsid w:val="00F925F4"/>
    <w:rsid w:val="00F926BB"/>
    <w:rsid w:val="00F94D36"/>
    <w:rsid w:val="00F95716"/>
    <w:rsid w:val="00F96CB9"/>
    <w:rsid w:val="00F975BA"/>
    <w:rsid w:val="00F97B75"/>
    <w:rsid w:val="00FA0195"/>
    <w:rsid w:val="00FA12FA"/>
    <w:rsid w:val="00FA1318"/>
    <w:rsid w:val="00FA2A30"/>
    <w:rsid w:val="00FA3B75"/>
    <w:rsid w:val="00FA6634"/>
    <w:rsid w:val="00FA75FE"/>
    <w:rsid w:val="00FB1075"/>
    <w:rsid w:val="00FB187F"/>
    <w:rsid w:val="00FB4275"/>
    <w:rsid w:val="00FC0417"/>
    <w:rsid w:val="00FC0B6C"/>
    <w:rsid w:val="00FC0DEB"/>
    <w:rsid w:val="00FC12A5"/>
    <w:rsid w:val="00FC21EE"/>
    <w:rsid w:val="00FC7730"/>
    <w:rsid w:val="00FD19E4"/>
    <w:rsid w:val="00FD1CBF"/>
    <w:rsid w:val="00FD2237"/>
    <w:rsid w:val="00FD22ED"/>
    <w:rsid w:val="00FD3397"/>
    <w:rsid w:val="00FD3992"/>
    <w:rsid w:val="00FD47A6"/>
    <w:rsid w:val="00FD7ADF"/>
    <w:rsid w:val="00FE17FA"/>
    <w:rsid w:val="00FE2583"/>
    <w:rsid w:val="00FE5AF9"/>
    <w:rsid w:val="00FF0D2D"/>
    <w:rsid w:val="00FF11E6"/>
    <w:rsid w:val="00FF1A1D"/>
    <w:rsid w:val="00FF2338"/>
    <w:rsid w:val="00FF4ACC"/>
    <w:rsid w:val="00FF561F"/>
    <w:rsid w:val="00FF6A97"/>
    <w:rsid w:val="00FF6DF5"/>
    <w:rsid w:val="00FF7F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07999BD4"/>
  <w15:docId w15:val="{9AD7FEC2-ABCD-46B2-B16B-37C941B21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1AC"/>
    <w:rPr>
      <w:sz w:val="24"/>
      <w:szCs w:val="24"/>
    </w:rPr>
  </w:style>
  <w:style w:type="paragraph" w:styleId="Titre1">
    <w:name w:val="heading 1"/>
    <w:basedOn w:val="Normal"/>
    <w:next w:val="Normal"/>
    <w:qFormat/>
    <w:rsid w:val="00E171AC"/>
    <w:pPr>
      <w:keepNext/>
      <w:pBdr>
        <w:top w:val="single" w:sz="12" w:space="1" w:color="auto"/>
        <w:left w:val="single" w:sz="12" w:space="4" w:color="auto"/>
        <w:bottom w:val="single" w:sz="12" w:space="1" w:color="auto"/>
        <w:right w:val="single" w:sz="12" w:space="4" w:color="auto"/>
      </w:pBdr>
      <w:jc w:val="right"/>
      <w:outlineLvl w:val="0"/>
    </w:pPr>
    <w:rPr>
      <w:rFonts w:ascii="Arial" w:hAnsi="Arial" w:cs="Arial"/>
      <w:b/>
      <w:i/>
      <w:iCs/>
      <w:sz w:val="22"/>
      <w:szCs w:val="20"/>
    </w:rPr>
  </w:style>
  <w:style w:type="paragraph" w:styleId="Titre2">
    <w:name w:val="heading 2"/>
    <w:aliases w:val="Titre2,CH-01-,heading2,heading 2"/>
    <w:basedOn w:val="Normal"/>
    <w:next w:val="Normal"/>
    <w:link w:val="Titre2Car"/>
    <w:qFormat/>
    <w:rsid w:val="00E171AC"/>
    <w:pPr>
      <w:keepNext/>
      <w:spacing w:before="240" w:after="60"/>
      <w:outlineLvl w:val="1"/>
    </w:pPr>
    <w:rPr>
      <w:rFonts w:ascii="Arial" w:hAnsi="Arial" w:cs="Arial"/>
      <w:b/>
      <w:bCs/>
      <w:i/>
      <w:iCs/>
      <w:sz w:val="28"/>
      <w:szCs w:val="28"/>
    </w:rPr>
  </w:style>
  <w:style w:type="paragraph" w:styleId="Titre3">
    <w:name w:val="heading 3"/>
    <w:aliases w:val="heading 3"/>
    <w:basedOn w:val="Normal"/>
    <w:next w:val="Normal"/>
    <w:qFormat/>
    <w:rsid w:val="00E171AC"/>
    <w:pPr>
      <w:keepNext/>
      <w:outlineLvl w:val="2"/>
    </w:pPr>
    <w:rPr>
      <w:rFonts w:ascii="Arial" w:hAnsi="Arial" w:cs="Arial"/>
      <w:i/>
      <w:iCs/>
      <w:sz w:val="20"/>
    </w:rPr>
  </w:style>
  <w:style w:type="paragraph" w:styleId="Titre4">
    <w:name w:val="heading 4"/>
    <w:basedOn w:val="Normal"/>
    <w:next w:val="Normal"/>
    <w:qFormat/>
    <w:rsid w:val="00E171AC"/>
    <w:pPr>
      <w:keepNext/>
      <w:pBdr>
        <w:top w:val="single" w:sz="12" w:space="1" w:color="auto"/>
        <w:left w:val="single" w:sz="12" w:space="4" w:color="auto"/>
        <w:bottom w:val="single" w:sz="12" w:space="1" w:color="auto"/>
        <w:right w:val="single" w:sz="12" w:space="4" w:color="auto"/>
      </w:pBdr>
      <w:jc w:val="right"/>
      <w:outlineLvl w:val="3"/>
    </w:pPr>
    <w:rPr>
      <w:rFonts w:ascii="Arial" w:hAnsi="Arial" w:cs="Arial"/>
      <w:b/>
      <w:bCs/>
      <w:i/>
      <w:iCs/>
      <w:sz w:val="20"/>
    </w:rPr>
  </w:style>
  <w:style w:type="paragraph" w:styleId="Titre5">
    <w:name w:val="heading 5"/>
    <w:basedOn w:val="Normal"/>
    <w:next w:val="Normal"/>
    <w:qFormat/>
    <w:rsid w:val="00E171AC"/>
    <w:pPr>
      <w:keepNext/>
      <w:jc w:val="center"/>
      <w:outlineLvl w:val="4"/>
    </w:pPr>
    <w:rPr>
      <w:rFonts w:ascii="Arial" w:hAnsi="Arial" w:cs="Arial"/>
      <w:b/>
      <w:bCs/>
    </w:rPr>
  </w:style>
  <w:style w:type="paragraph" w:styleId="Titre6">
    <w:name w:val="heading 6"/>
    <w:basedOn w:val="Normal"/>
    <w:next w:val="Normal"/>
    <w:qFormat/>
    <w:rsid w:val="00E171AC"/>
    <w:pPr>
      <w:keepNext/>
      <w:ind w:right="-453"/>
      <w:jc w:val="center"/>
      <w:outlineLvl w:val="5"/>
    </w:pPr>
    <w:rPr>
      <w:rFonts w:ascii="Arial" w:hAnsi="Arial" w:cs="Arial"/>
      <w:b/>
      <w:bCs/>
      <w:sz w:val="20"/>
      <w:lang w:val="en-GB"/>
    </w:rPr>
  </w:style>
  <w:style w:type="paragraph" w:styleId="Titre7">
    <w:name w:val="heading 7"/>
    <w:basedOn w:val="Normal"/>
    <w:next w:val="Normal"/>
    <w:qFormat/>
    <w:rsid w:val="00E171AC"/>
    <w:pPr>
      <w:keepNext/>
      <w:pBdr>
        <w:top w:val="single" w:sz="12" w:space="1" w:color="auto"/>
        <w:left w:val="single" w:sz="12" w:space="4" w:color="auto"/>
        <w:bottom w:val="single" w:sz="12" w:space="1" w:color="auto"/>
        <w:right w:val="single" w:sz="12" w:space="4" w:color="auto"/>
      </w:pBdr>
      <w:jc w:val="center"/>
      <w:outlineLvl w:val="6"/>
    </w:pPr>
    <w:rPr>
      <w:rFonts w:ascii="Arial" w:hAnsi="Arial" w:cs="Arial"/>
      <w:b/>
      <w:bCs/>
      <w:sz w:val="32"/>
    </w:rPr>
  </w:style>
  <w:style w:type="paragraph" w:styleId="Titre8">
    <w:name w:val="heading 8"/>
    <w:basedOn w:val="Normal"/>
    <w:next w:val="Normal"/>
    <w:qFormat/>
    <w:rsid w:val="00E171AC"/>
    <w:pPr>
      <w:keepNext/>
      <w:pBdr>
        <w:top w:val="single" w:sz="4" w:space="1" w:color="auto"/>
        <w:left w:val="single" w:sz="4" w:space="4" w:color="auto"/>
        <w:bottom w:val="single" w:sz="4" w:space="1" w:color="auto"/>
        <w:right w:val="single" w:sz="4" w:space="4" w:color="auto"/>
      </w:pBdr>
      <w:jc w:val="right"/>
      <w:outlineLvl w:val="7"/>
    </w:pPr>
    <w:rPr>
      <w:rFonts w:ascii="Arial" w:hAnsi="Arial" w:cs="Arial"/>
      <w:b/>
      <w:i/>
      <w:sz w:val="20"/>
    </w:rPr>
  </w:style>
  <w:style w:type="paragraph" w:styleId="Titre9">
    <w:name w:val="heading 9"/>
    <w:basedOn w:val="Normal"/>
    <w:next w:val="Normal"/>
    <w:qFormat/>
    <w:rsid w:val="00E171AC"/>
    <w:pPr>
      <w:keepNext/>
      <w:jc w:val="center"/>
      <w:outlineLvl w:val="8"/>
    </w:pPr>
    <w:rPr>
      <w:rFonts w:ascii="Arial" w:hAnsi="Arial" w:cs="Arial"/>
      <w:b/>
      <w:bCs/>
      <w:sz w:val="22"/>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E171AC"/>
    <w:pPr>
      <w:jc w:val="both"/>
    </w:pPr>
    <w:rPr>
      <w:rFonts w:ascii="Verdana" w:hAnsi="Verdana"/>
      <w:b/>
      <w:bCs/>
      <w:strike/>
      <w:color w:val="FF0000"/>
      <w:sz w:val="18"/>
      <w:szCs w:val="20"/>
    </w:rPr>
  </w:style>
  <w:style w:type="paragraph" w:styleId="Sous-titre">
    <w:name w:val="Subtitle"/>
    <w:basedOn w:val="Normal"/>
    <w:qFormat/>
    <w:rsid w:val="00E171AC"/>
    <w:pPr>
      <w:jc w:val="center"/>
    </w:pPr>
    <w:rPr>
      <w:rFonts w:ascii="Arial" w:hAnsi="Arial" w:cs="Arial"/>
      <w:b/>
      <w:sz w:val="28"/>
      <w:szCs w:val="20"/>
    </w:rPr>
  </w:style>
  <w:style w:type="paragraph" w:styleId="En-tte">
    <w:name w:val="header"/>
    <w:basedOn w:val="Normal"/>
    <w:rsid w:val="00E171AC"/>
    <w:pPr>
      <w:tabs>
        <w:tab w:val="center" w:pos="4536"/>
        <w:tab w:val="right" w:pos="9072"/>
      </w:tabs>
    </w:pPr>
    <w:rPr>
      <w:sz w:val="20"/>
      <w:szCs w:val="20"/>
    </w:rPr>
  </w:style>
  <w:style w:type="paragraph" w:styleId="Pieddepage">
    <w:name w:val="footer"/>
    <w:basedOn w:val="Normal"/>
    <w:rsid w:val="00E171AC"/>
    <w:pPr>
      <w:tabs>
        <w:tab w:val="center" w:pos="4536"/>
        <w:tab w:val="right" w:pos="9072"/>
      </w:tabs>
    </w:pPr>
  </w:style>
  <w:style w:type="paragraph" w:styleId="Corpsdetexte2">
    <w:name w:val="Body Text 2"/>
    <w:basedOn w:val="Normal"/>
    <w:link w:val="Corpsdetexte2Car"/>
    <w:rsid w:val="00E171AC"/>
    <w:pPr>
      <w:tabs>
        <w:tab w:val="left" w:pos="5387"/>
      </w:tabs>
      <w:jc w:val="both"/>
    </w:pPr>
    <w:rPr>
      <w:rFonts w:ascii="Courier New" w:hAnsi="Courier New"/>
      <w:sz w:val="20"/>
      <w:szCs w:val="20"/>
    </w:rPr>
  </w:style>
  <w:style w:type="character" w:styleId="Numrodepage">
    <w:name w:val="page number"/>
    <w:basedOn w:val="Policepardfaut"/>
    <w:rsid w:val="00E171AC"/>
  </w:style>
  <w:style w:type="paragraph" w:styleId="TM1">
    <w:name w:val="toc 1"/>
    <w:basedOn w:val="Normal"/>
    <w:next w:val="Normal"/>
    <w:autoRedefine/>
    <w:semiHidden/>
    <w:rsid w:val="00EA1731"/>
    <w:pPr>
      <w:tabs>
        <w:tab w:val="right" w:leader="underscore" w:pos="9000"/>
      </w:tabs>
    </w:pPr>
    <w:rPr>
      <w:rFonts w:ascii="Arial" w:hAnsi="Arial" w:cs="Arial"/>
      <w:bCs/>
      <w:noProof/>
      <w:sz w:val="16"/>
      <w:szCs w:val="16"/>
    </w:rPr>
  </w:style>
  <w:style w:type="character" w:styleId="Lienhypertexte">
    <w:name w:val="Hyperlink"/>
    <w:basedOn w:val="Policepardfaut"/>
    <w:rsid w:val="00E171AC"/>
    <w:rPr>
      <w:color w:val="0000FF"/>
      <w:u w:val="single"/>
    </w:rPr>
  </w:style>
  <w:style w:type="paragraph" w:styleId="TM2">
    <w:name w:val="toc 2"/>
    <w:basedOn w:val="Normal"/>
    <w:next w:val="Normal"/>
    <w:autoRedefine/>
    <w:semiHidden/>
    <w:rsid w:val="00F56E08"/>
    <w:pPr>
      <w:tabs>
        <w:tab w:val="right" w:leader="underscore" w:pos="9000"/>
      </w:tabs>
      <w:spacing w:after="120"/>
      <w:ind w:right="561"/>
    </w:pPr>
    <w:rPr>
      <w:rFonts w:ascii="Arial" w:hAnsi="Arial" w:cs="Arial"/>
      <w:b/>
      <w:bCs/>
      <w:noProof/>
      <w:sz w:val="16"/>
    </w:rPr>
  </w:style>
  <w:style w:type="paragraph" w:customStyle="1" w:styleId="Textebrut1">
    <w:name w:val="Texte brut1"/>
    <w:basedOn w:val="Normal"/>
    <w:rsid w:val="00E171AC"/>
    <w:pPr>
      <w:overflowPunct w:val="0"/>
      <w:autoSpaceDE w:val="0"/>
      <w:autoSpaceDN w:val="0"/>
      <w:adjustRightInd w:val="0"/>
      <w:textAlignment w:val="baseline"/>
    </w:pPr>
    <w:rPr>
      <w:rFonts w:ascii="Courier New" w:hAnsi="Courier New"/>
      <w:sz w:val="20"/>
      <w:szCs w:val="20"/>
    </w:rPr>
  </w:style>
  <w:style w:type="paragraph" w:customStyle="1" w:styleId="Titre40">
    <w:name w:val="Titre4"/>
    <w:basedOn w:val="Normal"/>
    <w:next w:val="Titre5"/>
    <w:rsid w:val="00E171AC"/>
    <w:pPr>
      <w:tabs>
        <w:tab w:val="num" w:pos="720"/>
      </w:tabs>
      <w:ind w:left="720" w:hanging="720"/>
    </w:pPr>
    <w:rPr>
      <w:sz w:val="20"/>
      <w:szCs w:val="20"/>
    </w:rPr>
  </w:style>
  <w:style w:type="paragraph" w:styleId="Corpsdetexte">
    <w:name w:val="Body Text"/>
    <w:basedOn w:val="Normal"/>
    <w:link w:val="CorpsdetexteCar"/>
    <w:rsid w:val="00E171AC"/>
    <w:rPr>
      <w:szCs w:val="20"/>
    </w:rPr>
  </w:style>
  <w:style w:type="paragraph" w:styleId="Corpsdetexte3">
    <w:name w:val="Body Text 3"/>
    <w:basedOn w:val="Normal"/>
    <w:rsid w:val="00E171AC"/>
    <w:pPr>
      <w:jc w:val="both"/>
    </w:pPr>
    <w:rPr>
      <w:rFonts w:ascii="Arial" w:hAnsi="Arial" w:cs="Arial"/>
      <w:sz w:val="22"/>
    </w:rPr>
  </w:style>
  <w:style w:type="paragraph" w:customStyle="1" w:styleId="Corpsdetexte21">
    <w:name w:val="Corps de texte 21"/>
    <w:basedOn w:val="Normal"/>
    <w:rsid w:val="00E171AC"/>
    <w:rPr>
      <w:rFonts w:ascii="Arial" w:hAnsi="Arial"/>
      <w:sz w:val="22"/>
      <w:szCs w:val="20"/>
    </w:rPr>
  </w:style>
  <w:style w:type="paragraph" w:styleId="TM3">
    <w:name w:val="toc 3"/>
    <w:basedOn w:val="Normal"/>
    <w:next w:val="Normal"/>
    <w:autoRedefine/>
    <w:semiHidden/>
    <w:rsid w:val="0089644A"/>
    <w:pPr>
      <w:tabs>
        <w:tab w:val="right" w:leader="underscore" w:pos="9000"/>
      </w:tabs>
      <w:ind w:left="480" w:right="742"/>
    </w:pPr>
  </w:style>
  <w:style w:type="paragraph" w:styleId="Retraitcorpsdetexte">
    <w:name w:val="Body Text Indent"/>
    <w:basedOn w:val="Normal"/>
    <w:link w:val="RetraitcorpsdetexteCar"/>
    <w:rsid w:val="00E171AC"/>
    <w:pPr>
      <w:ind w:firstLine="709"/>
      <w:jc w:val="both"/>
    </w:pPr>
  </w:style>
  <w:style w:type="character" w:styleId="Appelnotedebasdep">
    <w:name w:val="footnote reference"/>
    <w:basedOn w:val="Policepardfaut"/>
    <w:semiHidden/>
    <w:rsid w:val="00E171AC"/>
    <w:rPr>
      <w:position w:val="6"/>
      <w:sz w:val="18"/>
      <w:szCs w:val="18"/>
    </w:rPr>
  </w:style>
  <w:style w:type="paragraph" w:styleId="Notedebasdepage">
    <w:name w:val="footnote text"/>
    <w:basedOn w:val="Normal"/>
    <w:semiHidden/>
    <w:rsid w:val="00E171AC"/>
    <w:rPr>
      <w:rFonts w:ascii="Tms Rmn" w:hAnsi="Tms Rmn"/>
      <w:sz w:val="20"/>
      <w:szCs w:val="20"/>
    </w:rPr>
  </w:style>
  <w:style w:type="paragraph" w:styleId="Retraitnormal">
    <w:name w:val="Normal Indent"/>
    <w:basedOn w:val="Normal"/>
    <w:rsid w:val="00E171AC"/>
    <w:pPr>
      <w:ind w:left="708"/>
    </w:pPr>
    <w:rPr>
      <w:rFonts w:ascii="Tms Rmn" w:hAnsi="Tms Rmn"/>
    </w:rPr>
  </w:style>
  <w:style w:type="paragraph" w:styleId="Retraitcorpsdetexte2">
    <w:name w:val="Body Text Indent 2"/>
    <w:basedOn w:val="Normal"/>
    <w:rsid w:val="00E171AC"/>
    <w:pPr>
      <w:ind w:left="851" w:hanging="284"/>
      <w:jc w:val="both"/>
    </w:pPr>
    <w:rPr>
      <w:rFonts w:ascii="Arial Narrow" w:hAnsi="Arial Narrow"/>
      <w:sz w:val="22"/>
      <w:szCs w:val="22"/>
    </w:rPr>
  </w:style>
  <w:style w:type="character" w:styleId="lev">
    <w:name w:val="Strong"/>
    <w:basedOn w:val="Policepardfaut"/>
    <w:qFormat/>
    <w:rsid w:val="00E171AC"/>
    <w:rPr>
      <w:b/>
      <w:bCs/>
    </w:rPr>
  </w:style>
  <w:style w:type="paragraph" w:customStyle="1" w:styleId="Paragraphe">
    <w:name w:val="Paragraphe"/>
    <w:basedOn w:val="Normal"/>
    <w:rsid w:val="00E171AC"/>
    <w:pPr>
      <w:overflowPunct w:val="0"/>
      <w:autoSpaceDE w:val="0"/>
      <w:autoSpaceDN w:val="0"/>
      <w:adjustRightInd w:val="0"/>
      <w:spacing w:before="120"/>
      <w:jc w:val="both"/>
      <w:textAlignment w:val="baseline"/>
    </w:pPr>
    <w:rPr>
      <w:szCs w:val="20"/>
    </w:rPr>
  </w:style>
  <w:style w:type="character" w:styleId="Lienhypertextesuivivisit">
    <w:name w:val="FollowedHyperlink"/>
    <w:basedOn w:val="Policepardfaut"/>
    <w:rsid w:val="00E171AC"/>
    <w:rPr>
      <w:color w:val="800080"/>
      <w:u w:val="single"/>
    </w:rPr>
  </w:style>
  <w:style w:type="paragraph" w:customStyle="1" w:styleId="fcase1ertab">
    <w:name w:val="f_case_1ertab"/>
    <w:basedOn w:val="Normal"/>
    <w:rsid w:val="00E171AC"/>
    <w:pPr>
      <w:tabs>
        <w:tab w:val="left" w:pos="426"/>
      </w:tabs>
      <w:ind w:left="680" w:hanging="680"/>
      <w:jc w:val="both"/>
    </w:pPr>
    <w:rPr>
      <w:sz w:val="20"/>
      <w:szCs w:val="20"/>
    </w:rPr>
  </w:style>
  <w:style w:type="table" w:styleId="Grilledutableau">
    <w:name w:val="Table Grid"/>
    <w:basedOn w:val="TableauNormal"/>
    <w:rsid w:val="0017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8C1CA4"/>
    <w:rPr>
      <w:rFonts w:ascii="Tahoma" w:hAnsi="Tahoma" w:cs="Tahoma"/>
      <w:sz w:val="16"/>
      <w:szCs w:val="16"/>
    </w:rPr>
  </w:style>
  <w:style w:type="paragraph" w:styleId="Retraitcorpsdetexte3">
    <w:name w:val="Body Text Indent 3"/>
    <w:basedOn w:val="Normal"/>
    <w:rsid w:val="00F046B4"/>
    <w:pPr>
      <w:spacing w:after="120"/>
      <w:ind w:left="283"/>
    </w:pPr>
    <w:rPr>
      <w:sz w:val="16"/>
      <w:szCs w:val="16"/>
    </w:rPr>
  </w:style>
  <w:style w:type="paragraph" w:customStyle="1" w:styleId="alina">
    <w:name w:val="alinéa"/>
    <w:basedOn w:val="Normal"/>
    <w:rsid w:val="00F046B4"/>
    <w:pPr>
      <w:tabs>
        <w:tab w:val="left" w:pos="840"/>
        <w:tab w:val="left" w:pos="1134"/>
        <w:tab w:val="left" w:pos="1417"/>
        <w:tab w:val="center" w:pos="4422"/>
      </w:tabs>
      <w:autoSpaceDE w:val="0"/>
      <w:autoSpaceDN w:val="0"/>
      <w:spacing w:line="360" w:lineRule="atLeast"/>
      <w:ind w:left="839" w:hanging="278"/>
      <w:jc w:val="both"/>
    </w:pPr>
  </w:style>
  <w:style w:type="paragraph" w:customStyle="1" w:styleId="Rub3">
    <w:name w:val="Rub3"/>
    <w:basedOn w:val="Normal"/>
    <w:next w:val="Normal"/>
    <w:rsid w:val="00881592"/>
    <w:pPr>
      <w:tabs>
        <w:tab w:val="left" w:pos="709"/>
      </w:tabs>
      <w:jc w:val="both"/>
    </w:pPr>
    <w:rPr>
      <w:b/>
      <w:i/>
      <w:sz w:val="20"/>
      <w:szCs w:val="20"/>
    </w:rPr>
  </w:style>
  <w:style w:type="paragraph" w:customStyle="1" w:styleId="RedTxt">
    <w:name w:val="RedTxt"/>
    <w:basedOn w:val="Normal"/>
    <w:rsid w:val="00AF6C23"/>
    <w:pPr>
      <w:keepLines/>
      <w:widowControl w:val="0"/>
      <w:autoSpaceDE w:val="0"/>
      <w:autoSpaceDN w:val="0"/>
      <w:adjustRightInd w:val="0"/>
    </w:pPr>
    <w:rPr>
      <w:rFonts w:ascii="Arial" w:hAnsi="Arial" w:cs="Arial"/>
      <w:sz w:val="18"/>
      <w:szCs w:val="18"/>
    </w:rPr>
  </w:style>
  <w:style w:type="paragraph" w:customStyle="1" w:styleId="PUCELIBRE">
    <w:name w:val="PUCE LIBRE"/>
    <w:basedOn w:val="Normal"/>
    <w:autoRedefine/>
    <w:rsid w:val="00925CA9"/>
    <w:pPr>
      <w:numPr>
        <w:numId w:val="11"/>
      </w:numPr>
      <w:tabs>
        <w:tab w:val="left" w:pos="360"/>
      </w:tabs>
      <w:spacing w:before="60" w:after="60"/>
      <w:ind w:right="113"/>
      <w:jc w:val="both"/>
    </w:pPr>
    <w:rPr>
      <w:rFonts w:ascii="Arial" w:hAnsi="Arial" w:cs="Arial"/>
      <w:b/>
      <w:sz w:val="20"/>
      <w:szCs w:val="20"/>
    </w:rPr>
  </w:style>
  <w:style w:type="paragraph" w:styleId="Normalcentr">
    <w:name w:val="Block Text"/>
    <w:basedOn w:val="Normal"/>
    <w:rsid w:val="007C4825"/>
    <w:pPr>
      <w:overflowPunct w:val="0"/>
      <w:autoSpaceDE w:val="0"/>
      <w:autoSpaceDN w:val="0"/>
      <w:adjustRightInd w:val="0"/>
      <w:ind w:left="720" w:right="-858"/>
      <w:jc w:val="both"/>
      <w:textAlignment w:val="baseline"/>
    </w:pPr>
    <w:rPr>
      <w:sz w:val="22"/>
      <w:szCs w:val="20"/>
    </w:rPr>
  </w:style>
  <w:style w:type="paragraph" w:customStyle="1" w:styleId="Car">
    <w:name w:val="Car"/>
    <w:basedOn w:val="Normal"/>
    <w:semiHidden/>
    <w:rsid w:val="0081043D"/>
    <w:pPr>
      <w:spacing w:after="160" w:line="240" w:lineRule="exact"/>
      <w:ind w:left="1418"/>
    </w:pPr>
    <w:rPr>
      <w:rFonts w:ascii="Verdana" w:hAnsi="Verdana"/>
      <w:sz w:val="20"/>
      <w:szCs w:val="20"/>
      <w:lang w:val="en-US" w:eastAsia="en-US"/>
    </w:rPr>
  </w:style>
  <w:style w:type="paragraph" w:styleId="NormalWeb">
    <w:name w:val="Normal (Web)"/>
    <w:basedOn w:val="Normal"/>
    <w:rsid w:val="0082396C"/>
    <w:pPr>
      <w:spacing w:before="120" w:after="120" w:line="360" w:lineRule="atLeast"/>
      <w:ind w:left="60" w:right="60"/>
    </w:pPr>
    <w:rPr>
      <w:rFonts w:ascii="Verdana" w:hAnsi="Verdana"/>
    </w:rPr>
  </w:style>
  <w:style w:type="character" w:customStyle="1" w:styleId="hilite">
    <w:name w:val="hilite"/>
    <w:basedOn w:val="Policepardfaut"/>
    <w:rsid w:val="0082396C"/>
    <w:rPr>
      <w:shd w:val="clear" w:color="auto" w:fill="FFCCCC"/>
    </w:rPr>
  </w:style>
  <w:style w:type="character" w:styleId="Accentuation">
    <w:name w:val="Emphasis"/>
    <w:basedOn w:val="Policepardfaut"/>
    <w:qFormat/>
    <w:rsid w:val="0082396C"/>
    <w:rPr>
      <w:i/>
      <w:iCs/>
    </w:rPr>
  </w:style>
  <w:style w:type="paragraph" w:customStyle="1" w:styleId="CharCharCharCharCharChar">
    <w:name w:val="Char Char Char Char Char Char"/>
    <w:basedOn w:val="Normal"/>
    <w:semiHidden/>
    <w:rsid w:val="00CD2350"/>
    <w:pPr>
      <w:spacing w:after="160" w:line="240" w:lineRule="exact"/>
      <w:ind w:left="1418"/>
    </w:pPr>
    <w:rPr>
      <w:rFonts w:ascii="Verdana" w:hAnsi="Verdana"/>
      <w:sz w:val="20"/>
      <w:szCs w:val="20"/>
      <w:lang w:val="en-US" w:eastAsia="en-US"/>
    </w:rPr>
  </w:style>
  <w:style w:type="paragraph" w:customStyle="1" w:styleId="geneva">
    <w:name w:val="geneva"/>
    <w:basedOn w:val="Normal"/>
    <w:rsid w:val="00D26236"/>
    <w:pPr>
      <w:tabs>
        <w:tab w:val="left" w:pos="1120"/>
        <w:tab w:val="left" w:pos="2260"/>
        <w:tab w:val="center" w:pos="4560"/>
        <w:tab w:val="decimal" w:pos="5660"/>
        <w:tab w:val="left" w:pos="6220"/>
      </w:tabs>
      <w:autoSpaceDE w:val="0"/>
      <w:autoSpaceDN w:val="0"/>
      <w:ind w:right="9"/>
    </w:pPr>
    <w:rPr>
      <w:rFonts w:ascii="Times" w:hAnsi="Times" w:cs="Times"/>
    </w:rPr>
  </w:style>
  <w:style w:type="paragraph" w:customStyle="1" w:styleId="parag">
    <w:name w:val="parag"/>
    <w:basedOn w:val="Normal"/>
    <w:rsid w:val="006E29A6"/>
    <w:pPr>
      <w:spacing w:after="240" w:line="240" w:lineRule="exact"/>
      <w:jc w:val="both"/>
    </w:pPr>
    <w:rPr>
      <w:rFonts w:ascii="Arial" w:hAnsi="Arial"/>
      <w:sz w:val="18"/>
      <w:szCs w:val="20"/>
    </w:rPr>
  </w:style>
  <w:style w:type="character" w:customStyle="1" w:styleId="postbody1">
    <w:name w:val="postbody1"/>
    <w:basedOn w:val="Policepardfaut"/>
    <w:rsid w:val="006E29A6"/>
    <w:rPr>
      <w:spacing w:val="295"/>
      <w:sz w:val="20"/>
      <w:szCs w:val="20"/>
    </w:rPr>
  </w:style>
  <w:style w:type="paragraph" w:customStyle="1" w:styleId="TITRE0">
    <w:name w:val="TITRE"/>
    <w:basedOn w:val="Normal"/>
    <w:rsid w:val="00F40235"/>
    <w:pPr>
      <w:pBdr>
        <w:top w:val="single" w:sz="6" w:space="0" w:color="auto"/>
        <w:left w:val="single" w:sz="6" w:space="0" w:color="auto"/>
        <w:bottom w:val="single" w:sz="6" w:space="0" w:color="auto"/>
        <w:right w:val="single" w:sz="6" w:space="0" w:color="auto"/>
      </w:pBdr>
      <w:overflowPunct w:val="0"/>
      <w:autoSpaceDE w:val="0"/>
      <w:autoSpaceDN w:val="0"/>
      <w:adjustRightInd w:val="0"/>
      <w:jc w:val="center"/>
      <w:textAlignment w:val="baseline"/>
    </w:pPr>
    <w:rPr>
      <w:b/>
      <w:sz w:val="28"/>
      <w:szCs w:val="20"/>
    </w:rPr>
  </w:style>
  <w:style w:type="paragraph" w:styleId="Explorateurdedocuments">
    <w:name w:val="Document Map"/>
    <w:basedOn w:val="Normal"/>
    <w:semiHidden/>
    <w:rsid w:val="001D489E"/>
    <w:pPr>
      <w:shd w:val="clear" w:color="auto" w:fill="000080"/>
    </w:pPr>
    <w:rPr>
      <w:rFonts w:ascii="Tahoma" w:hAnsi="Tahoma" w:cs="Tahoma"/>
      <w:sz w:val="20"/>
      <w:szCs w:val="20"/>
    </w:rPr>
  </w:style>
  <w:style w:type="paragraph" w:customStyle="1" w:styleId="Courant6">
    <w:name w:val="Courant 6"/>
    <w:basedOn w:val="Normal"/>
    <w:rsid w:val="009A389D"/>
    <w:pPr>
      <w:spacing w:before="120"/>
      <w:jc w:val="both"/>
    </w:pPr>
    <w:rPr>
      <w:rFonts w:ascii="Arial" w:hAnsi="Arial"/>
      <w:sz w:val="22"/>
      <w:szCs w:val="20"/>
    </w:rPr>
  </w:style>
  <w:style w:type="paragraph" w:customStyle="1" w:styleId="dbutparag">
    <w:name w:val="début parag"/>
    <w:basedOn w:val="Normal"/>
    <w:rsid w:val="0010557F"/>
    <w:pPr>
      <w:spacing w:after="120"/>
      <w:jc w:val="both"/>
    </w:pPr>
    <w:rPr>
      <w:rFonts w:ascii="Garamond" w:hAnsi="Garamond"/>
      <w:szCs w:val="20"/>
    </w:rPr>
  </w:style>
  <w:style w:type="paragraph" w:customStyle="1" w:styleId="titrechap">
    <w:name w:val="titre chap"/>
    <w:basedOn w:val="Normal"/>
    <w:rsid w:val="0010557F"/>
    <w:pPr>
      <w:spacing w:before="480" w:after="360" w:line="240" w:lineRule="exact"/>
      <w:jc w:val="both"/>
    </w:pPr>
    <w:rPr>
      <w:rFonts w:ascii="CG Times (W1)" w:hAnsi="CG Times (W1)"/>
      <w:b/>
      <w:szCs w:val="20"/>
    </w:rPr>
  </w:style>
  <w:style w:type="paragraph" w:customStyle="1" w:styleId="Default">
    <w:name w:val="Default"/>
    <w:rsid w:val="0010557F"/>
    <w:pPr>
      <w:autoSpaceDE w:val="0"/>
      <w:autoSpaceDN w:val="0"/>
      <w:adjustRightInd w:val="0"/>
    </w:pPr>
    <w:rPr>
      <w:color w:val="000000"/>
      <w:sz w:val="24"/>
      <w:szCs w:val="24"/>
    </w:rPr>
  </w:style>
  <w:style w:type="paragraph" w:customStyle="1" w:styleId="Style1">
    <w:name w:val="Style1"/>
    <w:basedOn w:val="Normal"/>
    <w:rsid w:val="00EB3F4F"/>
    <w:pPr>
      <w:spacing w:before="300" w:after="240"/>
      <w:jc w:val="both"/>
    </w:pPr>
    <w:rPr>
      <w:rFonts w:ascii="Arial Narrow" w:hAnsi="Arial Narrow"/>
      <w:spacing w:val="20"/>
      <w:sz w:val="22"/>
      <w:szCs w:val="22"/>
    </w:rPr>
  </w:style>
  <w:style w:type="character" w:customStyle="1" w:styleId="apple-style-span">
    <w:name w:val="apple-style-span"/>
    <w:basedOn w:val="Policepardfaut"/>
    <w:rsid w:val="001E3A74"/>
  </w:style>
  <w:style w:type="character" w:customStyle="1" w:styleId="apple-converted-space">
    <w:name w:val="apple-converted-space"/>
    <w:basedOn w:val="Policepardfaut"/>
    <w:rsid w:val="001E3A74"/>
  </w:style>
  <w:style w:type="character" w:customStyle="1" w:styleId="liensartnonresolu">
    <w:name w:val="liensartnonresolu"/>
    <w:basedOn w:val="Policepardfaut"/>
    <w:rsid w:val="001E3A74"/>
  </w:style>
  <w:style w:type="paragraph" w:styleId="Paragraphedeliste">
    <w:name w:val="List Paragraph"/>
    <w:basedOn w:val="Normal"/>
    <w:link w:val="ParagraphedelisteCar"/>
    <w:uiPriority w:val="34"/>
    <w:qFormat/>
    <w:rsid w:val="00925CA9"/>
    <w:pPr>
      <w:ind w:left="708"/>
    </w:pPr>
  </w:style>
  <w:style w:type="character" w:customStyle="1" w:styleId="RetraitcorpsdetexteCar">
    <w:name w:val="Retrait corps de texte Car"/>
    <w:basedOn w:val="Policepardfaut"/>
    <w:link w:val="Retraitcorpsdetexte"/>
    <w:semiHidden/>
    <w:locked/>
    <w:rsid w:val="009D77B5"/>
    <w:rPr>
      <w:sz w:val="24"/>
      <w:szCs w:val="24"/>
      <w:lang w:val="fr-FR" w:eastAsia="fr-FR" w:bidi="ar-SA"/>
    </w:rPr>
  </w:style>
  <w:style w:type="paragraph" w:customStyle="1" w:styleId="dbutparag0">
    <w:name w:val="dbutparag"/>
    <w:basedOn w:val="Normal"/>
    <w:rsid w:val="009D77B5"/>
    <w:pPr>
      <w:spacing w:after="120"/>
      <w:jc w:val="both"/>
    </w:pPr>
    <w:rPr>
      <w:rFonts w:ascii="Garamond" w:eastAsia="Arial Unicode MS" w:hAnsi="Garamond" w:cs="Arial Unicode MS"/>
    </w:rPr>
  </w:style>
  <w:style w:type="paragraph" w:customStyle="1" w:styleId="default0">
    <w:name w:val="default"/>
    <w:basedOn w:val="Normal"/>
    <w:rsid w:val="009D77B5"/>
    <w:pPr>
      <w:autoSpaceDE w:val="0"/>
      <w:autoSpaceDN w:val="0"/>
    </w:pPr>
    <w:rPr>
      <w:rFonts w:eastAsia="Arial Unicode MS"/>
      <w:color w:val="000000"/>
    </w:rPr>
  </w:style>
  <w:style w:type="character" w:styleId="Marquedecommentaire">
    <w:name w:val="annotation reference"/>
    <w:basedOn w:val="Policepardfaut"/>
    <w:rsid w:val="004549A4"/>
    <w:rPr>
      <w:sz w:val="16"/>
      <w:szCs w:val="16"/>
    </w:rPr>
  </w:style>
  <w:style w:type="paragraph" w:styleId="Commentaire">
    <w:name w:val="annotation text"/>
    <w:basedOn w:val="Normal"/>
    <w:link w:val="CommentaireCar"/>
    <w:rsid w:val="004549A4"/>
    <w:rPr>
      <w:sz w:val="20"/>
      <w:szCs w:val="20"/>
    </w:rPr>
  </w:style>
  <w:style w:type="character" w:customStyle="1" w:styleId="CommentaireCar">
    <w:name w:val="Commentaire Car"/>
    <w:basedOn w:val="Policepardfaut"/>
    <w:link w:val="Commentaire"/>
    <w:rsid w:val="004549A4"/>
  </w:style>
  <w:style w:type="paragraph" w:styleId="Objetducommentaire">
    <w:name w:val="annotation subject"/>
    <w:basedOn w:val="Commentaire"/>
    <w:next w:val="Commentaire"/>
    <w:link w:val="ObjetducommentaireCar"/>
    <w:rsid w:val="004549A4"/>
    <w:rPr>
      <w:b/>
      <w:bCs/>
    </w:rPr>
  </w:style>
  <w:style w:type="character" w:customStyle="1" w:styleId="ObjetducommentaireCar">
    <w:name w:val="Objet du commentaire Car"/>
    <w:basedOn w:val="CommentaireCar"/>
    <w:link w:val="Objetducommentaire"/>
    <w:rsid w:val="004549A4"/>
    <w:rPr>
      <w:b/>
      <w:bCs/>
    </w:rPr>
  </w:style>
  <w:style w:type="character" w:customStyle="1" w:styleId="CorpsdetexteCar">
    <w:name w:val="Corps de texte Car"/>
    <w:basedOn w:val="Policepardfaut"/>
    <w:link w:val="Corpsdetexte"/>
    <w:rsid w:val="004549A4"/>
    <w:rPr>
      <w:sz w:val="24"/>
    </w:rPr>
  </w:style>
  <w:style w:type="paragraph" w:customStyle="1" w:styleId="RedPara">
    <w:name w:val="RedPara"/>
    <w:basedOn w:val="Normal"/>
    <w:uiPriority w:val="99"/>
    <w:rsid w:val="000E519C"/>
    <w:pPr>
      <w:keepNext/>
      <w:widowControl w:val="0"/>
      <w:autoSpaceDE w:val="0"/>
      <w:autoSpaceDN w:val="0"/>
      <w:adjustRightInd w:val="0"/>
      <w:spacing w:before="120" w:after="60"/>
    </w:pPr>
    <w:rPr>
      <w:rFonts w:ascii="Arial" w:hAnsi="Arial" w:cs="Arial"/>
      <w:b/>
      <w:bCs/>
      <w:sz w:val="22"/>
      <w:szCs w:val="22"/>
    </w:rPr>
  </w:style>
  <w:style w:type="paragraph" w:customStyle="1" w:styleId="Contenudetableau">
    <w:name w:val="Contenu de tableau"/>
    <w:basedOn w:val="Normal"/>
    <w:rsid w:val="0023664E"/>
    <w:pPr>
      <w:suppressLineNumbers/>
      <w:suppressAutoHyphens/>
    </w:pPr>
    <w:rPr>
      <w:lang w:eastAsia="zh-CN"/>
    </w:rPr>
  </w:style>
  <w:style w:type="character" w:customStyle="1" w:styleId="Corpsdetexte2Car">
    <w:name w:val="Corps de texte 2 Car"/>
    <w:basedOn w:val="Policepardfaut"/>
    <w:link w:val="Corpsdetexte2"/>
    <w:rsid w:val="00CC27F6"/>
    <w:rPr>
      <w:rFonts w:ascii="Courier New" w:hAnsi="Courier New"/>
    </w:rPr>
  </w:style>
  <w:style w:type="character" w:customStyle="1" w:styleId="Titre2Car">
    <w:name w:val="Titre 2 Car"/>
    <w:aliases w:val="Titre2 Car,CH-01- Car,heading2 Car,heading 2 Car"/>
    <w:link w:val="Titre2"/>
    <w:rsid w:val="008659B8"/>
    <w:rPr>
      <w:rFonts w:ascii="Arial" w:hAnsi="Arial" w:cs="Arial"/>
      <w:b/>
      <w:bCs/>
      <w:i/>
      <w:iCs/>
      <w:sz w:val="28"/>
      <w:szCs w:val="28"/>
    </w:rPr>
  </w:style>
  <w:style w:type="paragraph" w:customStyle="1" w:styleId="RedTitre2">
    <w:name w:val="RedTitre2"/>
    <w:basedOn w:val="Normal"/>
    <w:uiPriority w:val="99"/>
    <w:rsid w:val="003F15C4"/>
    <w:pPr>
      <w:keepNext/>
      <w:widowControl w:val="0"/>
      <w:shd w:val="pct5" w:color="auto" w:fill="auto"/>
      <w:autoSpaceDE w:val="0"/>
      <w:autoSpaceDN w:val="0"/>
      <w:adjustRightInd w:val="0"/>
      <w:spacing w:before="120" w:after="120"/>
    </w:pPr>
    <w:rPr>
      <w:rFonts w:ascii="Arial" w:hAnsi="Arial" w:cs="Arial"/>
      <w:b/>
      <w:bCs/>
    </w:rPr>
  </w:style>
  <w:style w:type="character" w:customStyle="1" w:styleId="ParagraphedelisteCar">
    <w:name w:val="Paragraphe de liste Car"/>
    <w:basedOn w:val="Policepardfaut"/>
    <w:link w:val="Paragraphedeliste"/>
    <w:uiPriority w:val="99"/>
    <w:rsid w:val="003E26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743">
      <w:bodyDiv w:val="1"/>
      <w:marLeft w:val="0"/>
      <w:marRight w:val="0"/>
      <w:marTop w:val="0"/>
      <w:marBottom w:val="0"/>
      <w:divBdr>
        <w:top w:val="none" w:sz="0" w:space="0" w:color="auto"/>
        <w:left w:val="none" w:sz="0" w:space="0" w:color="auto"/>
        <w:bottom w:val="none" w:sz="0" w:space="0" w:color="auto"/>
        <w:right w:val="none" w:sz="0" w:space="0" w:color="auto"/>
      </w:divBdr>
      <w:divsChild>
        <w:div w:id="184365933">
          <w:marLeft w:val="0"/>
          <w:marRight w:val="0"/>
          <w:marTop w:val="0"/>
          <w:marBottom w:val="0"/>
          <w:divBdr>
            <w:top w:val="none" w:sz="0" w:space="0" w:color="auto"/>
            <w:left w:val="none" w:sz="0" w:space="0" w:color="auto"/>
            <w:bottom w:val="none" w:sz="0" w:space="0" w:color="auto"/>
            <w:right w:val="none" w:sz="0" w:space="0" w:color="auto"/>
          </w:divBdr>
          <w:divsChild>
            <w:div w:id="845174056">
              <w:marLeft w:val="0"/>
              <w:marRight w:val="0"/>
              <w:marTop w:val="0"/>
              <w:marBottom w:val="0"/>
              <w:divBdr>
                <w:top w:val="none" w:sz="0" w:space="0" w:color="auto"/>
                <w:left w:val="none" w:sz="0" w:space="0" w:color="auto"/>
                <w:bottom w:val="none" w:sz="0" w:space="0" w:color="auto"/>
                <w:right w:val="none" w:sz="0" w:space="0" w:color="auto"/>
              </w:divBdr>
              <w:divsChild>
                <w:div w:id="1047533734">
                  <w:marLeft w:val="0"/>
                  <w:marRight w:val="0"/>
                  <w:marTop w:val="0"/>
                  <w:marBottom w:val="0"/>
                  <w:divBdr>
                    <w:top w:val="none" w:sz="0" w:space="0" w:color="auto"/>
                    <w:left w:val="none" w:sz="0" w:space="0" w:color="auto"/>
                    <w:bottom w:val="none" w:sz="0" w:space="0" w:color="auto"/>
                    <w:right w:val="none" w:sz="0" w:space="0" w:color="auto"/>
                  </w:divBdr>
                  <w:divsChild>
                    <w:div w:id="1772385977">
                      <w:marLeft w:val="0"/>
                      <w:marRight w:val="0"/>
                      <w:marTop w:val="0"/>
                      <w:marBottom w:val="0"/>
                      <w:divBdr>
                        <w:top w:val="none" w:sz="0" w:space="0" w:color="auto"/>
                        <w:left w:val="none" w:sz="0" w:space="0" w:color="auto"/>
                        <w:bottom w:val="none" w:sz="0" w:space="0" w:color="auto"/>
                        <w:right w:val="none" w:sz="0" w:space="0" w:color="auto"/>
                      </w:divBdr>
                      <w:divsChild>
                        <w:div w:id="1661036667">
                          <w:marLeft w:val="0"/>
                          <w:marRight w:val="0"/>
                          <w:marTop w:val="0"/>
                          <w:marBottom w:val="0"/>
                          <w:divBdr>
                            <w:top w:val="none" w:sz="0" w:space="0" w:color="auto"/>
                            <w:left w:val="none" w:sz="0" w:space="0" w:color="auto"/>
                            <w:bottom w:val="none" w:sz="0" w:space="0" w:color="auto"/>
                            <w:right w:val="none" w:sz="0" w:space="0" w:color="auto"/>
                          </w:divBdr>
                          <w:divsChild>
                            <w:div w:id="432019477">
                              <w:marLeft w:val="0"/>
                              <w:marRight w:val="0"/>
                              <w:marTop w:val="0"/>
                              <w:marBottom w:val="0"/>
                              <w:divBdr>
                                <w:top w:val="none" w:sz="0" w:space="0" w:color="auto"/>
                                <w:left w:val="none" w:sz="0" w:space="0" w:color="auto"/>
                                <w:bottom w:val="none" w:sz="0" w:space="0" w:color="auto"/>
                                <w:right w:val="none" w:sz="0" w:space="0" w:color="auto"/>
                              </w:divBdr>
                              <w:divsChild>
                                <w:div w:id="1586722311">
                                  <w:marLeft w:val="0"/>
                                  <w:marRight w:val="0"/>
                                  <w:marTop w:val="0"/>
                                  <w:marBottom w:val="0"/>
                                  <w:divBdr>
                                    <w:top w:val="none" w:sz="0" w:space="0" w:color="auto"/>
                                    <w:left w:val="none" w:sz="0" w:space="0" w:color="auto"/>
                                    <w:bottom w:val="none" w:sz="0" w:space="0" w:color="auto"/>
                                    <w:right w:val="none" w:sz="0" w:space="0" w:color="auto"/>
                                  </w:divBdr>
                                  <w:divsChild>
                                    <w:div w:id="682243648">
                                      <w:marLeft w:val="0"/>
                                      <w:marRight w:val="0"/>
                                      <w:marTop w:val="0"/>
                                      <w:marBottom w:val="0"/>
                                      <w:divBdr>
                                        <w:top w:val="none" w:sz="0" w:space="0" w:color="auto"/>
                                        <w:left w:val="none" w:sz="0" w:space="0" w:color="auto"/>
                                        <w:bottom w:val="none" w:sz="0" w:space="0" w:color="auto"/>
                                        <w:right w:val="none" w:sz="0" w:space="0" w:color="auto"/>
                                      </w:divBdr>
                                      <w:divsChild>
                                        <w:div w:id="741217079">
                                          <w:marLeft w:val="0"/>
                                          <w:marRight w:val="0"/>
                                          <w:marTop w:val="0"/>
                                          <w:marBottom w:val="0"/>
                                          <w:divBdr>
                                            <w:top w:val="none" w:sz="0" w:space="0" w:color="auto"/>
                                            <w:left w:val="none" w:sz="0" w:space="0" w:color="auto"/>
                                            <w:bottom w:val="none" w:sz="0" w:space="0" w:color="auto"/>
                                            <w:right w:val="none" w:sz="0" w:space="0" w:color="auto"/>
                                          </w:divBdr>
                                          <w:divsChild>
                                            <w:div w:id="151144521">
                                              <w:marLeft w:val="0"/>
                                              <w:marRight w:val="0"/>
                                              <w:marTop w:val="0"/>
                                              <w:marBottom w:val="0"/>
                                              <w:divBdr>
                                                <w:top w:val="none" w:sz="0" w:space="0" w:color="auto"/>
                                                <w:left w:val="none" w:sz="0" w:space="0" w:color="auto"/>
                                                <w:bottom w:val="none" w:sz="0" w:space="0" w:color="auto"/>
                                                <w:right w:val="none" w:sz="0" w:space="0" w:color="auto"/>
                                              </w:divBdr>
                                              <w:divsChild>
                                                <w:div w:id="15180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660708">
      <w:bodyDiv w:val="1"/>
      <w:marLeft w:val="0"/>
      <w:marRight w:val="0"/>
      <w:marTop w:val="0"/>
      <w:marBottom w:val="0"/>
      <w:divBdr>
        <w:top w:val="none" w:sz="0" w:space="0" w:color="auto"/>
        <w:left w:val="none" w:sz="0" w:space="0" w:color="auto"/>
        <w:bottom w:val="none" w:sz="0" w:space="0" w:color="auto"/>
        <w:right w:val="none" w:sz="0" w:space="0" w:color="auto"/>
      </w:divBdr>
    </w:div>
    <w:div w:id="61486094">
      <w:bodyDiv w:val="1"/>
      <w:marLeft w:val="0"/>
      <w:marRight w:val="0"/>
      <w:marTop w:val="0"/>
      <w:marBottom w:val="0"/>
      <w:divBdr>
        <w:top w:val="none" w:sz="0" w:space="0" w:color="auto"/>
        <w:left w:val="none" w:sz="0" w:space="0" w:color="auto"/>
        <w:bottom w:val="none" w:sz="0" w:space="0" w:color="auto"/>
        <w:right w:val="none" w:sz="0" w:space="0" w:color="auto"/>
      </w:divBdr>
      <w:divsChild>
        <w:div w:id="66996224">
          <w:marLeft w:val="0"/>
          <w:marRight w:val="0"/>
          <w:marTop w:val="0"/>
          <w:marBottom w:val="0"/>
          <w:divBdr>
            <w:top w:val="none" w:sz="0" w:space="0" w:color="auto"/>
            <w:left w:val="none" w:sz="0" w:space="0" w:color="auto"/>
            <w:bottom w:val="none" w:sz="0" w:space="0" w:color="auto"/>
            <w:right w:val="none" w:sz="0" w:space="0" w:color="auto"/>
          </w:divBdr>
        </w:div>
        <w:div w:id="114294891">
          <w:marLeft w:val="0"/>
          <w:marRight w:val="0"/>
          <w:marTop w:val="0"/>
          <w:marBottom w:val="0"/>
          <w:divBdr>
            <w:top w:val="none" w:sz="0" w:space="0" w:color="auto"/>
            <w:left w:val="none" w:sz="0" w:space="0" w:color="auto"/>
            <w:bottom w:val="none" w:sz="0" w:space="0" w:color="auto"/>
            <w:right w:val="none" w:sz="0" w:space="0" w:color="auto"/>
          </w:divBdr>
        </w:div>
        <w:div w:id="115297636">
          <w:marLeft w:val="0"/>
          <w:marRight w:val="0"/>
          <w:marTop w:val="0"/>
          <w:marBottom w:val="0"/>
          <w:divBdr>
            <w:top w:val="none" w:sz="0" w:space="0" w:color="auto"/>
            <w:left w:val="none" w:sz="0" w:space="0" w:color="auto"/>
            <w:bottom w:val="none" w:sz="0" w:space="0" w:color="auto"/>
            <w:right w:val="none" w:sz="0" w:space="0" w:color="auto"/>
          </w:divBdr>
        </w:div>
        <w:div w:id="369182933">
          <w:marLeft w:val="0"/>
          <w:marRight w:val="0"/>
          <w:marTop w:val="0"/>
          <w:marBottom w:val="0"/>
          <w:divBdr>
            <w:top w:val="none" w:sz="0" w:space="0" w:color="auto"/>
            <w:left w:val="none" w:sz="0" w:space="0" w:color="auto"/>
            <w:bottom w:val="none" w:sz="0" w:space="0" w:color="auto"/>
            <w:right w:val="none" w:sz="0" w:space="0" w:color="auto"/>
          </w:divBdr>
        </w:div>
        <w:div w:id="473908576">
          <w:marLeft w:val="0"/>
          <w:marRight w:val="0"/>
          <w:marTop w:val="0"/>
          <w:marBottom w:val="0"/>
          <w:divBdr>
            <w:top w:val="none" w:sz="0" w:space="0" w:color="auto"/>
            <w:left w:val="none" w:sz="0" w:space="0" w:color="auto"/>
            <w:bottom w:val="none" w:sz="0" w:space="0" w:color="auto"/>
            <w:right w:val="none" w:sz="0" w:space="0" w:color="auto"/>
          </w:divBdr>
        </w:div>
        <w:div w:id="530187314">
          <w:marLeft w:val="0"/>
          <w:marRight w:val="0"/>
          <w:marTop w:val="0"/>
          <w:marBottom w:val="0"/>
          <w:divBdr>
            <w:top w:val="none" w:sz="0" w:space="0" w:color="auto"/>
            <w:left w:val="none" w:sz="0" w:space="0" w:color="auto"/>
            <w:bottom w:val="none" w:sz="0" w:space="0" w:color="auto"/>
            <w:right w:val="none" w:sz="0" w:space="0" w:color="auto"/>
          </w:divBdr>
        </w:div>
        <w:div w:id="604652080">
          <w:marLeft w:val="0"/>
          <w:marRight w:val="0"/>
          <w:marTop w:val="0"/>
          <w:marBottom w:val="0"/>
          <w:divBdr>
            <w:top w:val="none" w:sz="0" w:space="0" w:color="auto"/>
            <w:left w:val="none" w:sz="0" w:space="0" w:color="auto"/>
            <w:bottom w:val="none" w:sz="0" w:space="0" w:color="auto"/>
            <w:right w:val="none" w:sz="0" w:space="0" w:color="auto"/>
          </w:divBdr>
        </w:div>
        <w:div w:id="898399978">
          <w:marLeft w:val="0"/>
          <w:marRight w:val="0"/>
          <w:marTop w:val="0"/>
          <w:marBottom w:val="0"/>
          <w:divBdr>
            <w:top w:val="none" w:sz="0" w:space="0" w:color="auto"/>
            <w:left w:val="none" w:sz="0" w:space="0" w:color="auto"/>
            <w:bottom w:val="none" w:sz="0" w:space="0" w:color="auto"/>
            <w:right w:val="none" w:sz="0" w:space="0" w:color="auto"/>
          </w:divBdr>
        </w:div>
        <w:div w:id="927664341">
          <w:marLeft w:val="0"/>
          <w:marRight w:val="0"/>
          <w:marTop w:val="0"/>
          <w:marBottom w:val="0"/>
          <w:divBdr>
            <w:top w:val="none" w:sz="0" w:space="0" w:color="auto"/>
            <w:left w:val="none" w:sz="0" w:space="0" w:color="auto"/>
            <w:bottom w:val="none" w:sz="0" w:space="0" w:color="auto"/>
            <w:right w:val="none" w:sz="0" w:space="0" w:color="auto"/>
          </w:divBdr>
        </w:div>
        <w:div w:id="960844035">
          <w:marLeft w:val="0"/>
          <w:marRight w:val="0"/>
          <w:marTop w:val="0"/>
          <w:marBottom w:val="0"/>
          <w:divBdr>
            <w:top w:val="none" w:sz="0" w:space="0" w:color="auto"/>
            <w:left w:val="none" w:sz="0" w:space="0" w:color="auto"/>
            <w:bottom w:val="none" w:sz="0" w:space="0" w:color="auto"/>
            <w:right w:val="none" w:sz="0" w:space="0" w:color="auto"/>
          </w:divBdr>
        </w:div>
        <w:div w:id="1029113206">
          <w:marLeft w:val="0"/>
          <w:marRight w:val="0"/>
          <w:marTop w:val="0"/>
          <w:marBottom w:val="0"/>
          <w:divBdr>
            <w:top w:val="none" w:sz="0" w:space="0" w:color="auto"/>
            <w:left w:val="none" w:sz="0" w:space="0" w:color="auto"/>
            <w:bottom w:val="none" w:sz="0" w:space="0" w:color="auto"/>
            <w:right w:val="none" w:sz="0" w:space="0" w:color="auto"/>
          </w:divBdr>
        </w:div>
        <w:div w:id="1113283592">
          <w:marLeft w:val="0"/>
          <w:marRight w:val="0"/>
          <w:marTop w:val="0"/>
          <w:marBottom w:val="0"/>
          <w:divBdr>
            <w:top w:val="none" w:sz="0" w:space="0" w:color="auto"/>
            <w:left w:val="none" w:sz="0" w:space="0" w:color="auto"/>
            <w:bottom w:val="none" w:sz="0" w:space="0" w:color="auto"/>
            <w:right w:val="none" w:sz="0" w:space="0" w:color="auto"/>
          </w:divBdr>
        </w:div>
        <w:div w:id="1136020766">
          <w:marLeft w:val="0"/>
          <w:marRight w:val="0"/>
          <w:marTop w:val="0"/>
          <w:marBottom w:val="0"/>
          <w:divBdr>
            <w:top w:val="none" w:sz="0" w:space="0" w:color="auto"/>
            <w:left w:val="none" w:sz="0" w:space="0" w:color="auto"/>
            <w:bottom w:val="none" w:sz="0" w:space="0" w:color="auto"/>
            <w:right w:val="none" w:sz="0" w:space="0" w:color="auto"/>
          </w:divBdr>
        </w:div>
        <w:div w:id="1267345767">
          <w:marLeft w:val="0"/>
          <w:marRight w:val="0"/>
          <w:marTop w:val="0"/>
          <w:marBottom w:val="0"/>
          <w:divBdr>
            <w:top w:val="none" w:sz="0" w:space="0" w:color="auto"/>
            <w:left w:val="none" w:sz="0" w:space="0" w:color="auto"/>
            <w:bottom w:val="none" w:sz="0" w:space="0" w:color="auto"/>
            <w:right w:val="none" w:sz="0" w:space="0" w:color="auto"/>
          </w:divBdr>
        </w:div>
        <w:div w:id="1659726002">
          <w:marLeft w:val="0"/>
          <w:marRight w:val="0"/>
          <w:marTop w:val="0"/>
          <w:marBottom w:val="0"/>
          <w:divBdr>
            <w:top w:val="none" w:sz="0" w:space="0" w:color="auto"/>
            <w:left w:val="none" w:sz="0" w:space="0" w:color="auto"/>
            <w:bottom w:val="none" w:sz="0" w:space="0" w:color="auto"/>
            <w:right w:val="none" w:sz="0" w:space="0" w:color="auto"/>
          </w:divBdr>
        </w:div>
        <w:div w:id="1809855268">
          <w:marLeft w:val="0"/>
          <w:marRight w:val="0"/>
          <w:marTop w:val="0"/>
          <w:marBottom w:val="0"/>
          <w:divBdr>
            <w:top w:val="none" w:sz="0" w:space="0" w:color="auto"/>
            <w:left w:val="none" w:sz="0" w:space="0" w:color="auto"/>
            <w:bottom w:val="none" w:sz="0" w:space="0" w:color="auto"/>
            <w:right w:val="none" w:sz="0" w:space="0" w:color="auto"/>
          </w:divBdr>
        </w:div>
        <w:div w:id="2044091146">
          <w:marLeft w:val="0"/>
          <w:marRight w:val="0"/>
          <w:marTop w:val="0"/>
          <w:marBottom w:val="0"/>
          <w:divBdr>
            <w:top w:val="none" w:sz="0" w:space="0" w:color="auto"/>
            <w:left w:val="none" w:sz="0" w:space="0" w:color="auto"/>
            <w:bottom w:val="none" w:sz="0" w:space="0" w:color="auto"/>
            <w:right w:val="none" w:sz="0" w:space="0" w:color="auto"/>
          </w:divBdr>
        </w:div>
        <w:div w:id="2106337101">
          <w:marLeft w:val="0"/>
          <w:marRight w:val="0"/>
          <w:marTop w:val="0"/>
          <w:marBottom w:val="0"/>
          <w:divBdr>
            <w:top w:val="none" w:sz="0" w:space="0" w:color="auto"/>
            <w:left w:val="none" w:sz="0" w:space="0" w:color="auto"/>
            <w:bottom w:val="none" w:sz="0" w:space="0" w:color="auto"/>
            <w:right w:val="none" w:sz="0" w:space="0" w:color="auto"/>
          </w:divBdr>
        </w:div>
      </w:divsChild>
    </w:div>
    <w:div w:id="246111226">
      <w:bodyDiv w:val="1"/>
      <w:marLeft w:val="0"/>
      <w:marRight w:val="0"/>
      <w:marTop w:val="0"/>
      <w:marBottom w:val="0"/>
      <w:divBdr>
        <w:top w:val="none" w:sz="0" w:space="0" w:color="auto"/>
        <w:left w:val="none" w:sz="0" w:space="0" w:color="auto"/>
        <w:bottom w:val="none" w:sz="0" w:space="0" w:color="auto"/>
        <w:right w:val="none" w:sz="0" w:space="0" w:color="auto"/>
      </w:divBdr>
      <w:divsChild>
        <w:div w:id="598097631">
          <w:marLeft w:val="0"/>
          <w:marRight w:val="0"/>
          <w:marTop w:val="0"/>
          <w:marBottom w:val="0"/>
          <w:divBdr>
            <w:top w:val="none" w:sz="0" w:space="0" w:color="auto"/>
            <w:left w:val="none" w:sz="0" w:space="0" w:color="auto"/>
            <w:bottom w:val="none" w:sz="0" w:space="0" w:color="auto"/>
            <w:right w:val="none" w:sz="0" w:space="0" w:color="auto"/>
          </w:divBdr>
          <w:divsChild>
            <w:div w:id="1762022293">
              <w:marLeft w:val="0"/>
              <w:marRight w:val="0"/>
              <w:marTop w:val="0"/>
              <w:marBottom w:val="0"/>
              <w:divBdr>
                <w:top w:val="none" w:sz="0" w:space="0" w:color="auto"/>
                <w:left w:val="none" w:sz="0" w:space="0" w:color="auto"/>
                <w:bottom w:val="none" w:sz="0" w:space="0" w:color="auto"/>
                <w:right w:val="none" w:sz="0" w:space="0" w:color="auto"/>
              </w:divBdr>
              <w:divsChild>
                <w:div w:id="284430316">
                  <w:marLeft w:val="0"/>
                  <w:marRight w:val="0"/>
                  <w:marTop w:val="0"/>
                  <w:marBottom w:val="0"/>
                  <w:divBdr>
                    <w:top w:val="none" w:sz="0" w:space="0" w:color="auto"/>
                    <w:left w:val="none" w:sz="0" w:space="0" w:color="auto"/>
                    <w:bottom w:val="none" w:sz="0" w:space="0" w:color="auto"/>
                    <w:right w:val="none" w:sz="0" w:space="0" w:color="auto"/>
                  </w:divBdr>
                  <w:divsChild>
                    <w:div w:id="2056150597">
                      <w:marLeft w:val="0"/>
                      <w:marRight w:val="0"/>
                      <w:marTop w:val="0"/>
                      <w:marBottom w:val="0"/>
                      <w:divBdr>
                        <w:top w:val="none" w:sz="0" w:space="0" w:color="auto"/>
                        <w:left w:val="none" w:sz="0" w:space="0" w:color="auto"/>
                        <w:bottom w:val="none" w:sz="0" w:space="0" w:color="auto"/>
                        <w:right w:val="none" w:sz="0" w:space="0" w:color="auto"/>
                      </w:divBdr>
                      <w:divsChild>
                        <w:div w:id="940336265">
                          <w:marLeft w:val="0"/>
                          <w:marRight w:val="0"/>
                          <w:marTop w:val="0"/>
                          <w:marBottom w:val="0"/>
                          <w:divBdr>
                            <w:top w:val="none" w:sz="0" w:space="0" w:color="auto"/>
                            <w:left w:val="none" w:sz="0" w:space="0" w:color="auto"/>
                            <w:bottom w:val="none" w:sz="0" w:space="0" w:color="auto"/>
                            <w:right w:val="none" w:sz="0" w:space="0" w:color="auto"/>
                          </w:divBdr>
                          <w:divsChild>
                            <w:div w:id="965694735">
                              <w:marLeft w:val="0"/>
                              <w:marRight w:val="0"/>
                              <w:marTop w:val="0"/>
                              <w:marBottom w:val="0"/>
                              <w:divBdr>
                                <w:top w:val="none" w:sz="0" w:space="0" w:color="auto"/>
                                <w:left w:val="none" w:sz="0" w:space="0" w:color="auto"/>
                                <w:bottom w:val="none" w:sz="0" w:space="0" w:color="auto"/>
                                <w:right w:val="none" w:sz="0" w:space="0" w:color="auto"/>
                              </w:divBdr>
                              <w:divsChild>
                                <w:div w:id="555624933">
                                  <w:marLeft w:val="0"/>
                                  <w:marRight w:val="0"/>
                                  <w:marTop w:val="0"/>
                                  <w:marBottom w:val="0"/>
                                  <w:divBdr>
                                    <w:top w:val="none" w:sz="0" w:space="0" w:color="auto"/>
                                    <w:left w:val="none" w:sz="0" w:space="0" w:color="auto"/>
                                    <w:bottom w:val="none" w:sz="0" w:space="0" w:color="auto"/>
                                    <w:right w:val="none" w:sz="0" w:space="0" w:color="auto"/>
                                  </w:divBdr>
                                  <w:divsChild>
                                    <w:div w:id="719944253">
                                      <w:marLeft w:val="0"/>
                                      <w:marRight w:val="0"/>
                                      <w:marTop w:val="0"/>
                                      <w:marBottom w:val="0"/>
                                      <w:divBdr>
                                        <w:top w:val="none" w:sz="0" w:space="0" w:color="auto"/>
                                        <w:left w:val="none" w:sz="0" w:space="0" w:color="auto"/>
                                        <w:bottom w:val="none" w:sz="0" w:space="0" w:color="auto"/>
                                        <w:right w:val="none" w:sz="0" w:space="0" w:color="auto"/>
                                      </w:divBdr>
                                      <w:divsChild>
                                        <w:div w:id="905144882">
                                          <w:marLeft w:val="0"/>
                                          <w:marRight w:val="0"/>
                                          <w:marTop w:val="0"/>
                                          <w:marBottom w:val="0"/>
                                          <w:divBdr>
                                            <w:top w:val="none" w:sz="0" w:space="0" w:color="auto"/>
                                            <w:left w:val="none" w:sz="0" w:space="0" w:color="auto"/>
                                            <w:bottom w:val="none" w:sz="0" w:space="0" w:color="auto"/>
                                            <w:right w:val="none" w:sz="0" w:space="0" w:color="auto"/>
                                          </w:divBdr>
                                          <w:divsChild>
                                            <w:div w:id="1618871551">
                                              <w:marLeft w:val="0"/>
                                              <w:marRight w:val="0"/>
                                              <w:marTop w:val="0"/>
                                              <w:marBottom w:val="0"/>
                                              <w:divBdr>
                                                <w:top w:val="none" w:sz="0" w:space="0" w:color="auto"/>
                                                <w:left w:val="none" w:sz="0" w:space="0" w:color="auto"/>
                                                <w:bottom w:val="none" w:sz="0" w:space="0" w:color="auto"/>
                                                <w:right w:val="none" w:sz="0" w:space="0" w:color="auto"/>
                                              </w:divBdr>
                                              <w:divsChild>
                                                <w:div w:id="132331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600617">
      <w:bodyDiv w:val="1"/>
      <w:marLeft w:val="0"/>
      <w:marRight w:val="0"/>
      <w:marTop w:val="0"/>
      <w:marBottom w:val="0"/>
      <w:divBdr>
        <w:top w:val="none" w:sz="0" w:space="0" w:color="auto"/>
        <w:left w:val="none" w:sz="0" w:space="0" w:color="auto"/>
        <w:bottom w:val="none" w:sz="0" w:space="0" w:color="auto"/>
        <w:right w:val="none" w:sz="0" w:space="0" w:color="auto"/>
      </w:divBdr>
    </w:div>
    <w:div w:id="500891791">
      <w:bodyDiv w:val="1"/>
      <w:marLeft w:val="0"/>
      <w:marRight w:val="0"/>
      <w:marTop w:val="0"/>
      <w:marBottom w:val="0"/>
      <w:divBdr>
        <w:top w:val="none" w:sz="0" w:space="0" w:color="auto"/>
        <w:left w:val="none" w:sz="0" w:space="0" w:color="auto"/>
        <w:bottom w:val="none" w:sz="0" w:space="0" w:color="auto"/>
        <w:right w:val="none" w:sz="0" w:space="0" w:color="auto"/>
      </w:divBdr>
    </w:div>
    <w:div w:id="592206956">
      <w:bodyDiv w:val="1"/>
      <w:marLeft w:val="0"/>
      <w:marRight w:val="0"/>
      <w:marTop w:val="0"/>
      <w:marBottom w:val="0"/>
      <w:divBdr>
        <w:top w:val="none" w:sz="0" w:space="0" w:color="auto"/>
        <w:left w:val="none" w:sz="0" w:space="0" w:color="auto"/>
        <w:bottom w:val="none" w:sz="0" w:space="0" w:color="auto"/>
        <w:right w:val="none" w:sz="0" w:space="0" w:color="auto"/>
      </w:divBdr>
      <w:divsChild>
        <w:div w:id="1716157493">
          <w:marLeft w:val="-75"/>
          <w:marRight w:val="0"/>
          <w:marTop w:val="0"/>
          <w:marBottom w:val="0"/>
          <w:divBdr>
            <w:top w:val="none" w:sz="0" w:space="0" w:color="auto"/>
            <w:left w:val="none" w:sz="0" w:space="0" w:color="auto"/>
            <w:bottom w:val="none" w:sz="0" w:space="0" w:color="auto"/>
            <w:right w:val="none" w:sz="0" w:space="0" w:color="auto"/>
          </w:divBdr>
          <w:divsChild>
            <w:div w:id="32416254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880290304">
      <w:bodyDiv w:val="1"/>
      <w:marLeft w:val="0"/>
      <w:marRight w:val="0"/>
      <w:marTop w:val="0"/>
      <w:marBottom w:val="0"/>
      <w:divBdr>
        <w:top w:val="none" w:sz="0" w:space="0" w:color="auto"/>
        <w:left w:val="none" w:sz="0" w:space="0" w:color="auto"/>
        <w:bottom w:val="none" w:sz="0" w:space="0" w:color="auto"/>
        <w:right w:val="none" w:sz="0" w:space="0" w:color="auto"/>
      </w:divBdr>
    </w:div>
    <w:div w:id="1180971177">
      <w:bodyDiv w:val="1"/>
      <w:marLeft w:val="0"/>
      <w:marRight w:val="0"/>
      <w:marTop w:val="0"/>
      <w:marBottom w:val="0"/>
      <w:divBdr>
        <w:top w:val="none" w:sz="0" w:space="0" w:color="auto"/>
        <w:left w:val="none" w:sz="0" w:space="0" w:color="auto"/>
        <w:bottom w:val="none" w:sz="0" w:space="0" w:color="auto"/>
        <w:right w:val="none" w:sz="0" w:space="0" w:color="auto"/>
      </w:divBdr>
    </w:div>
    <w:div w:id="1201632278">
      <w:bodyDiv w:val="1"/>
      <w:marLeft w:val="0"/>
      <w:marRight w:val="0"/>
      <w:marTop w:val="0"/>
      <w:marBottom w:val="0"/>
      <w:divBdr>
        <w:top w:val="none" w:sz="0" w:space="0" w:color="auto"/>
        <w:left w:val="none" w:sz="0" w:space="0" w:color="auto"/>
        <w:bottom w:val="none" w:sz="0" w:space="0" w:color="auto"/>
        <w:right w:val="none" w:sz="0" w:space="0" w:color="auto"/>
      </w:divBdr>
      <w:divsChild>
        <w:div w:id="1891841109">
          <w:marLeft w:val="-75"/>
          <w:marRight w:val="0"/>
          <w:marTop w:val="0"/>
          <w:marBottom w:val="0"/>
          <w:divBdr>
            <w:top w:val="none" w:sz="0" w:space="0" w:color="auto"/>
            <w:left w:val="none" w:sz="0" w:space="0" w:color="auto"/>
            <w:bottom w:val="none" w:sz="0" w:space="0" w:color="auto"/>
            <w:right w:val="none" w:sz="0" w:space="0" w:color="auto"/>
          </w:divBdr>
          <w:divsChild>
            <w:div w:id="161693630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441610890">
      <w:bodyDiv w:val="1"/>
      <w:marLeft w:val="0"/>
      <w:marRight w:val="0"/>
      <w:marTop w:val="0"/>
      <w:marBottom w:val="0"/>
      <w:divBdr>
        <w:top w:val="none" w:sz="0" w:space="0" w:color="auto"/>
        <w:left w:val="none" w:sz="0" w:space="0" w:color="auto"/>
        <w:bottom w:val="none" w:sz="0" w:space="0" w:color="auto"/>
        <w:right w:val="none" w:sz="0" w:space="0" w:color="auto"/>
      </w:divBdr>
    </w:div>
    <w:div w:id="1497379734">
      <w:bodyDiv w:val="1"/>
      <w:marLeft w:val="0"/>
      <w:marRight w:val="0"/>
      <w:marTop w:val="0"/>
      <w:marBottom w:val="0"/>
      <w:divBdr>
        <w:top w:val="none" w:sz="0" w:space="0" w:color="auto"/>
        <w:left w:val="none" w:sz="0" w:space="0" w:color="auto"/>
        <w:bottom w:val="none" w:sz="0" w:space="0" w:color="auto"/>
        <w:right w:val="none" w:sz="0" w:space="0" w:color="auto"/>
      </w:divBdr>
      <w:divsChild>
        <w:div w:id="159808390">
          <w:marLeft w:val="0"/>
          <w:marRight w:val="0"/>
          <w:marTop w:val="0"/>
          <w:marBottom w:val="0"/>
          <w:divBdr>
            <w:top w:val="none" w:sz="0" w:space="0" w:color="auto"/>
            <w:left w:val="none" w:sz="0" w:space="0" w:color="auto"/>
            <w:bottom w:val="none" w:sz="0" w:space="0" w:color="auto"/>
            <w:right w:val="none" w:sz="0" w:space="0" w:color="auto"/>
          </w:divBdr>
        </w:div>
        <w:div w:id="1110276228">
          <w:marLeft w:val="0"/>
          <w:marRight w:val="0"/>
          <w:marTop w:val="0"/>
          <w:marBottom w:val="0"/>
          <w:divBdr>
            <w:top w:val="none" w:sz="0" w:space="0" w:color="auto"/>
            <w:left w:val="none" w:sz="0" w:space="0" w:color="auto"/>
            <w:bottom w:val="none" w:sz="0" w:space="0" w:color="auto"/>
            <w:right w:val="none" w:sz="0" w:space="0" w:color="auto"/>
          </w:divBdr>
        </w:div>
        <w:div w:id="1380976209">
          <w:marLeft w:val="0"/>
          <w:marRight w:val="0"/>
          <w:marTop w:val="0"/>
          <w:marBottom w:val="0"/>
          <w:divBdr>
            <w:top w:val="none" w:sz="0" w:space="0" w:color="auto"/>
            <w:left w:val="none" w:sz="0" w:space="0" w:color="auto"/>
            <w:bottom w:val="none" w:sz="0" w:space="0" w:color="auto"/>
            <w:right w:val="none" w:sz="0" w:space="0" w:color="auto"/>
          </w:divBdr>
        </w:div>
        <w:div w:id="1513689098">
          <w:marLeft w:val="0"/>
          <w:marRight w:val="0"/>
          <w:marTop w:val="0"/>
          <w:marBottom w:val="0"/>
          <w:divBdr>
            <w:top w:val="none" w:sz="0" w:space="0" w:color="auto"/>
            <w:left w:val="none" w:sz="0" w:space="0" w:color="auto"/>
            <w:bottom w:val="none" w:sz="0" w:space="0" w:color="auto"/>
            <w:right w:val="none" w:sz="0" w:space="0" w:color="auto"/>
          </w:divBdr>
        </w:div>
        <w:div w:id="1799835251">
          <w:marLeft w:val="0"/>
          <w:marRight w:val="0"/>
          <w:marTop w:val="0"/>
          <w:marBottom w:val="0"/>
          <w:divBdr>
            <w:top w:val="none" w:sz="0" w:space="0" w:color="auto"/>
            <w:left w:val="none" w:sz="0" w:space="0" w:color="auto"/>
            <w:bottom w:val="none" w:sz="0" w:space="0" w:color="auto"/>
            <w:right w:val="none" w:sz="0" w:space="0" w:color="auto"/>
          </w:divBdr>
        </w:div>
        <w:div w:id="1932200656">
          <w:marLeft w:val="0"/>
          <w:marRight w:val="0"/>
          <w:marTop w:val="0"/>
          <w:marBottom w:val="0"/>
          <w:divBdr>
            <w:top w:val="none" w:sz="0" w:space="0" w:color="auto"/>
            <w:left w:val="none" w:sz="0" w:space="0" w:color="auto"/>
            <w:bottom w:val="none" w:sz="0" w:space="0" w:color="auto"/>
            <w:right w:val="none" w:sz="0" w:space="0" w:color="auto"/>
          </w:divBdr>
        </w:div>
        <w:div w:id="2119830691">
          <w:marLeft w:val="0"/>
          <w:marRight w:val="0"/>
          <w:marTop w:val="0"/>
          <w:marBottom w:val="0"/>
          <w:divBdr>
            <w:top w:val="none" w:sz="0" w:space="0" w:color="auto"/>
            <w:left w:val="none" w:sz="0" w:space="0" w:color="auto"/>
            <w:bottom w:val="none" w:sz="0" w:space="0" w:color="auto"/>
            <w:right w:val="none" w:sz="0" w:space="0" w:color="auto"/>
          </w:divBdr>
        </w:div>
      </w:divsChild>
    </w:div>
    <w:div w:id="1702240351">
      <w:bodyDiv w:val="1"/>
      <w:marLeft w:val="0"/>
      <w:marRight w:val="0"/>
      <w:marTop w:val="0"/>
      <w:marBottom w:val="0"/>
      <w:divBdr>
        <w:top w:val="none" w:sz="0" w:space="0" w:color="auto"/>
        <w:left w:val="none" w:sz="0" w:space="0" w:color="auto"/>
        <w:bottom w:val="none" w:sz="0" w:space="0" w:color="auto"/>
        <w:right w:val="none" w:sz="0" w:space="0" w:color="auto"/>
      </w:divBdr>
      <w:divsChild>
        <w:div w:id="670959516">
          <w:marLeft w:val="0"/>
          <w:marRight w:val="0"/>
          <w:marTop w:val="0"/>
          <w:marBottom w:val="0"/>
          <w:divBdr>
            <w:top w:val="none" w:sz="0" w:space="0" w:color="auto"/>
            <w:left w:val="none" w:sz="0" w:space="0" w:color="auto"/>
            <w:bottom w:val="none" w:sz="0" w:space="0" w:color="auto"/>
            <w:right w:val="none" w:sz="0" w:space="0" w:color="auto"/>
          </w:divBdr>
          <w:divsChild>
            <w:div w:id="197979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062654">
      <w:bodyDiv w:val="1"/>
      <w:marLeft w:val="0"/>
      <w:marRight w:val="0"/>
      <w:marTop w:val="0"/>
      <w:marBottom w:val="0"/>
      <w:divBdr>
        <w:top w:val="none" w:sz="0" w:space="0" w:color="auto"/>
        <w:left w:val="none" w:sz="0" w:space="0" w:color="auto"/>
        <w:bottom w:val="none" w:sz="0" w:space="0" w:color="auto"/>
        <w:right w:val="none" w:sz="0" w:space="0" w:color="auto"/>
      </w:divBdr>
      <w:divsChild>
        <w:div w:id="1123814480">
          <w:marLeft w:val="0"/>
          <w:marRight w:val="0"/>
          <w:marTop w:val="0"/>
          <w:marBottom w:val="0"/>
          <w:divBdr>
            <w:top w:val="none" w:sz="0" w:space="0" w:color="auto"/>
            <w:left w:val="none" w:sz="0" w:space="0" w:color="auto"/>
            <w:bottom w:val="none" w:sz="0" w:space="0" w:color="auto"/>
            <w:right w:val="none" w:sz="0" w:space="0" w:color="auto"/>
          </w:divBdr>
          <w:divsChild>
            <w:div w:id="1198853376">
              <w:marLeft w:val="0"/>
              <w:marRight w:val="0"/>
              <w:marTop w:val="0"/>
              <w:marBottom w:val="0"/>
              <w:divBdr>
                <w:top w:val="none" w:sz="0" w:space="0" w:color="auto"/>
                <w:left w:val="none" w:sz="0" w:space="0" w:color="auto"/>
                <w:bottom w:val="none" w:sz="0" w:space="0" w:color="auto"/>
                <w:right w:val="none" w:sz="0" w:space="0" w:color="auto"/>
              </w:divBdr>
              <w:divsChild>
                <w:div w:id="845285288">
                  <w:marLeft w:val="0"/>
                  <w:marRight w:val="0"/>
                  <w:marTop w:val="0"/>
                  <w:marBottom w:val="0"/>
                  <w:divBdr>
                    <w:top w:val="none" w:sz="0" w:space="0" w:color="auto"/>
                    <w:left w:val="none" w:sz="0" w:space="0" w:color="auto"/>
                    <w:bottom w:val="none" w:sz="0" w:space="0" w:color="auto"/>
                    <w:right w:val="none" w:sz="0" w:space="0" w:color="auto"/>
                  </w:divBdr>
                  <w:divsChild>
                    <w:div w:id="1195850120">
                      <w:marLeft w:val="0"/>
                      <w:marRight w:val="0"/>
                      <w:marTop w:val="0"/>
                      <w:marBottom w:val="0"/>
                      <w:divBdr>
                        <w:top w:val="none" w:sz="0" w:space="0" w:color="auto"/>
                        <w:left w:val="none" w:sz="0" w:space="0" w:color="auto"/>
                        <w:bottom w:val="none" w:sz="0" w:space="0" w:color="auto"/>
                        <w:right w:val="none" w:sz="0" w:space="0" w:color="auto"/>
                      </w:divBdr>
                      <w:divsChild>
                        <w:div w:id="1694188274">
                          <w:marLeft w:val="0"/>
                          <w:marRight w:val="0"/>
                          <w:marTop w:val="0"/>
                          <w:marBottom w:val="0"/>
                          <w:divBdr>
                            <w:top w:val="none" w:sz="0" w:space="0" w:color="auto"/>
                            <w:left w:val="none" w:sz="0" w:space="0" w:color="auto"/>
                            <w:bottom w:val="none" w:sz="0" w:space="0" w:color="auto"/>
                            <w:right w:val="none" w:sz="0" w:space="0" w:color="auto"/>
                          </w:divBdr>
                          <w:divsChild>
                            <w:div w:id="2144276000">
                              <w:marLeft w:val="0"/>
                              <w:marRight w:val="0"/>
                              <w:marTop w:val="0"/>
                              <w:marBottom w:val="0"/>
                              <w:divBdr>
                                <w:top w:val="none" w:sz="0" w:space="0" w:color="auto"/>
                                <w:left w:val="none" w:sz="0" w:space="0" w:color="auto"/>
                                <w:bottom w:val="none" w:sz="0" w:space="0" w:color="auto"/>
                                <w:right w:val="none" w:sz="0" w:space="0" w:color="auto"/>
                              </w:divBdr>
                              <w:divsChild>
                                <w:div w:id="856693658">
                                  <w:marLeft w:val="0"/>
                                  <w:marRight w:val="0"/>
                                  <w:marTop w:val="0"/>
                                  <w:marBottom w:val="0"/>
                                  <w:divBdr>
                                    <w:top w:val="none" w:sz="0" w:space="0" w:color="auto"/>
                                    <w:left w:val="none" w:sz="0" w:space="0" w:color="auto"/>
                                    <w:bottom w:val="none" w:sz="0" w:space="0" w:color="auto"/>
                                    <w:right w:val="none" w:sz="0" w:space="0" w:color="auto"/>
                                  </w:divBdr>
                                  <w:divsChild>
                                    <w:div w:id="1527670088">
                                      <w:marLeft w:val="0"/>
                                      <w:marRight w:val="0"/>
                                      <w:marTop w:val="0"/>
                                      <w:marBottom w:val="0"/>
                                      <w:divBdr>
                                        <w:top w:val="none" w:sz="0" w:space="0" w:color="auto"/>
                                        <w:left w:val="none" w:sz="0" w:space="0" w:color="auto"/>
                                        <w:bottom w:val="none" w:sz="0" w:space="0" w:color="auto"/>
                                        <w:right w:val="none" w:sz="0" w:space="0" w:color="auto"/>
                                      </w:divBdr>
                                      <w:divsChild>
                                        <w:div w:id="1900482003">
                                          <w:marLeft w:val="0"/>
                                          <w:marRight w:val="0"/>
                                          <w:marTop w:val="0"/>
                                          <w:marBottom w:val="0"/>
                                          <w:divBdr>
                                            <w:top w:val="none" w:sz="0" w:space="0" w:color="auto"/>
                                            <w:left w:val="none" w:sz="0" w:space="0" w:color="auto"/>
                                            <w:bottom w:val="none" w:sz="0" w:space="0" w:color="auto"/>
                                            <w:right w:val="none" w:sz="0" w:space="0" w:color="auto"/>
                                          </w:divBdr>
                                          <w:divsChild>
                                            <w:div w:id="1358697253">
                                              <w:marLeft w:val="0"/>
                                              <w:marRight w:val="0"/>
                                              <w:marTop w:val="0"/>
                                              <w:marBottom w:val="0"/>
                                              <w:divBdr>
                                                <w:top w:val="none" w:sz="0" w:space="0" w:color="auto"/>
                                                <w:left w:val="none" w:sz="0" w:space="0" w:color="auto"/>
                                                <w:bottom w:val="none" w:sz="0" w:space="0" w:color="auto"/>
                                                <w:right w:val="none" w:sz="0" w:space="0" w:color="auto"/>
                                              </w:divBdr>
                                              <w:divsChild>
                                                <w:div w:id="110927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5864779">
      <w:bodyDiv w:val="1"/>
      <w:marLeft w:val="0"/>
      <w:marRight w:val="0"/>
      <w:marTop w:val="0"/>
      <w:marBottom w:val="0"/>
      <w:divBdr>
        <w:top w:val="none" w:sz="0" w:space="0" w:color="auto"/>
        <w:left w:val="none" w:sz="0" w:space="0" w:color="auto"/>
        <w:bottom w:val="none" w:sz="0" w:space="0" w:color="auto"/>
        <w:right w:val="none" w:sz="0" w:space="0" w:color="auto"/>
      </w:divBdr>
    </w:div>
    <w:div w:id="2020620983">
      <w:bodyDiv w:val="1"/>
      <w:marLeft w:val="0"/>
      <w:marRight w:val="0"/>
      <w:marTop w:val="0"/>
      <w:marBottom w:val="0"/>
      <w:divBdr>
        <w:top w:val="none" w:sz="0" w:space="0" w:color="auto"/>
        <w:left w:val="none" w:sz="0" w:space="0" w:color="auto"/>
        <w:bottom w:val="none" w:sz="0" w:space="0" w:color="auto"/>
        <w:right w:val="none" w:sz="0" w:space="0" w:color="auto"/>
      </w:divBdr>
    </w:div>
    <w:div w:id="2053965035">
      <w:bodyDiv w:val="1"/>
      <w:marLeft w:val="0"/>
      <w:marRight w:val="0"/>
      <w:marTop w:val="0"/>
      <w:marBottom w:val="0"/>
      <w:divBdr>
        <w:top w:val="none" w:sz="0" w:space="0" w:color="auto"/>
        <w:left w:val="none" w:sz="0" w:space="0" w:color="auto"/>
        <w:bottom w:val="none" w:sz="0" w:space="0" w:color="auto"/>
        <w:right w:val="none" w:sz="0" w:space="0" w:color="auto"/>
      </w:divBdr>
    </w:div>
    <w:div w:id="2065132365">
      <w:bodyDiv w:val="1"/>
      <w:marLeft w:val="0"/>
      <w:marRight w:val="0"/>
      <w:marTop w:val="0"/>
      <w:marBottom w:val="0"/>
      <w:divBdr>
        <w:top w:val="none" w:sz="0" w:space="0" w:color="auto"/>
        <w:left w:val="none" w:sz="0" w:space="0" w:color="auto"/>
        <w:bottom w:val="none" w:sz="0" w:space="0" w:color="auto"/>
        <w:right w:val="none" w:sz="0" w:space="0" w:color="auto"/>
      </w:divBdr>
    </w:div>
    <w:div w:id="208942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hyperlink" Target="mailto:virginie.deveze@monuments-nationaux.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inefi.gouv.fr/" TargetMode="Externa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hyperlink" Target="mailto:guillaume.de-boisgrollier@monuments-nationaux.fr"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1.xml"/><Relationship Id="rId10" Type="http://schemas.openxmlformats.org/officeDocument/2006/relationships/hyperlink" Target="https://www.marches-publics.gouv.fr/?page=entreprise.EntrepriseAdvancedSearch&amp;AllCons&amp;refConsultation=687044&amp;orgAcronyme=f5j" TargetMode="External"/><Relationship Id="rId19" Type="http://schemas.openxmlformats.org/officeDocument/2006/relationships/hyperlink" Target="mailto:orane.colomb@monuments-nationaux.fr" TargetMode="External"/><Relationship Id="rId4" Type="http://schemas.openxmlformats.org/officeDocument/2006/relationships/settings" Target="settings.xml"/><Relationship Id="rId9" Type="http://schemas.openxmlformats.org/officeDocument/2006/relationships/hyperlink" Target="https://www.marches-publics.gouv.fr/?page=entreprise.EntrepriseAdvancedSearch&amp;AllCons&amp;refConsultation=687044&amp;orgAcronyme=f5j" TargetMode="External"/><Relationship Id="rId14" Type="http://schemas.openxmlformats.org/officeDocument/2006/relationships/oleObject" Target="embeddings/oleObject1.bin"/><Relationship Id="rId22" Type="http://schemas.openxmlformats.org/officeDocument/2006/relationships/image" Target="cid:image001.jpg@01C92E17.C8FD9FC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58229-534A-4574-9362-BEB7711FB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16</Pages>
  <Words>5644</Words>
  <Characters>31048</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36619</CharactersWithSpaces>
  <SharedDoc>false</SharedDoc>
  <HLinks>
    <vt:vector size="96" baseType="variant">
      <vt:variant>
        <vt:i4>3145851</vt:i4>
      </vt:variant>
      <vt:variant>
        <vt:i4>48</vt:i4>
      </vt:variant>
      <vt:variant>
        <vt:i4>0</vt:i4>
      </vt:variant>
      <vt:variant>
        <vt:i4>5</vt:i4>
      </vt:variant>
      <vt:variant>
        <vt:lpwstr>http://www.minefi.gouv.fr/</vt:lpwstr>
      </vt:variant>
      <vt:variant>
        <vt:lpwstr/>
      </vt:variant>
      <vt:variant>
        <vt:i4>393218</vt:i4>
      </vt:variant>
      <vt:variant>
        <vt:i4>45</vt:i4>
      </vt:variant>
      <vt:variant>
        <vt:i4>0</vt:i4>
      </vt:variant>
      <vt:variant>
        <vt:i4>5</vt:i4>
      </vt:variant>
      <vt:variant>
        <vt:lpwstr>https://www.marches-publics.gouv.fr/</vt:lpwstr>
      </vt:variant>
      <vt:variant>
        <vt:lpwstr/>
      </vt:variant>
      <vt:variant>
        <vt:i4>5177450</vt:i4>
      </vt:variant>
      <vt:variant>
        <vt:i4>42</vt:i4>
      </vt:variant>
      <vt:variant>
        <vt:i4>0</vt:i4>
      </vt:variant>
      <vt:variant>
        <vt:i4>5</vt:i4>
      </vt:variant>
      <vt:variant>
        <vt:lpwstr>mailto:sylvain.godebout@monuments-nationaux.fr</vt:lpwstr>
      </vt:variant>
      <vt:variant>
        <vt:lpwstr/>
      </vt:variant>
      <vt:variant>
        <vt:i4>5308432</vt:i4>
      </vt:variant>
      <vt:variant>
        <vt:i4>39</vt:i4>
      </vt:variant>
      <vt:variant>
        <vt:i4>0</vt:i4>
      </vt:variant>
      <vt:variant>
        <vt:i4>5</vt:i4>
      </vt:variant>
      <vt:variant>
        <vt:lpwstr>http://www.economie.gouv.fr/daj/formulaires-notification</vt:lpwstr>
      </vt:variant>
      <vt:variant>
        <vt:lpwstr/>
      </vt:variant>
      <vt:variant>
        <vt:i4>1572878</vt:i4>
      </vt:variant>
      <vt:variant>
        <vt:i4>36</vt:i4>
      </vt:variant>
      <vt:variant>
        <vt:i4>0</vt:i4>
      </vt:variant>
      <vt:variant>
        <vt:i4>5</vt:i4>
      </vt:variant>
      <vt:variant>
        <vt:lpwstr>http://www.industrie.gouv.fr/tic/certificats</vt:lpwstr>
      </vt:variant>
      <vt:variant>
        <vt:lpwstr/>
      </vt:variant>
      <vt:variant>
        <vt:i4>4980801</vt:i4>
      </vt:variant>
      <vt:variant>
        <vt:i4>33</vt:i4>
      </vt:variant>
      <vt:variant>
        <vt:i4>0</vt:i4>
      </vt:variant>
      <vt:variant>
        <vt:i4>5</vt:i4>
      </vt:variant>
      <vt:variant>
        <vt:lpwstr>http://ec.europa.eu/information_society/policy/esignature/eu_legislation/trusted_lists/index_en.htm</vt:lpwstr>
      </vt:variant>
      <vt:variant>
        <vt:lpwstr/>
      </vt:variant>
      <vt:variant>
        <vt:i4>1703967</vt:i4>
      </vt:variant>
      <vt:variant>
        <vt:i4>30</vt:i4>
      </vt:variant>
      <vt:variant>
        <vt:i4>0</vt:i4>
      </vt:variant>
      <vt:variant>
        <vt:i4>5</vt:i4>
      </vt:variant>
      <vt:variant>
        <vt:lpwstr>http://www.references.modernisation.gouv.fr/</vt:lpwstr>
      </vt:variant>
      <vt:variant>
        <vt:lpwstr/>
      </vt:variant>
      <vt:variant>
        <vt:i4>3276844</vt:i4>
      </vt:variant>
      <vt:variant>
        <vt:i4>27</vt:i4>
      </vt:variant>
      <vt:variant>
        <vt:i4>0</vt:i4>
      </vt:variant>
      <vt:variant>
        <vt:i4>5</vt:i4>
      </vt:variant>
      <vt:variant>
        <vt:lpwstr>http://www.legifrance.gouv.fr/affichTexte.do?cidTexte=JORFTEXT000026106275&amp;dateTexte=&amp;categorieLien=id</vt:lpwstr>
      </vt:variant>
      <vt:variant>
        <vt:lpwstr/>
      </vt:variant>
      <vt:variant>
        <vt:i4>393218</vt:i4>
      </vt:variant>
      <vt:variant>
        <vt:i4>24</vt:i4>
      </vt:variant>
      <vt:variant>
        <vt:i4>0</vt:i4>
      </vt:variant>
      <vt:variant>
        <vt:i4>5</vt:i4>
      </vt:variant>
      <vt:variant>
        <vt:lpwstr>https://www.marches-publics.gouv.fr/</vt:lpwstr>
      </vt:variant>
      <vt:variant>
        <vt:lpwstr/>
      </vt:variant>
      <vt:variant>
        <vt:i4>393218</vt:i4>
      </vt:variant>
      <vt:variant>
        <vt:i4>21</vt:i4>
      </vt:variant>
      <vt:variant>
        <vt:i4>0</vt:i4>
      </vt:variant>
      <vt:variant>
        <vt:i4>5</vt:i4>
      </vt:variant>
      <vt:variant>
        <vt:lpwstr>https://www.marches-publics.gouv.fr/</vt:lpwstr>
      </vt:variant>
      <vt:variant>
        <vt:lpwstr/>
      </vt:variant>
      <vt:variant>
        <vt:i4>17</vt:i4>
      </vt:variant>
      <vt:variant>
        <vt:i4>15</vt:i4>
      </vt:variant>
      <vt:variant>
        <vt:i4>0</vt:i4>
      </vt:variant>
      <vt:variant>
        <vt:i4>5</vt:i4>
      </vt:variant>
      <vt:variant>
        <vt:lpwstr>http://www.economie.gouv.fr/daj/formulaires-declaration-candidat</vt:lpwstr>
      </vt:variant>
      <vt:variant>
        <vt:lpwstr/>
      </vt:variant>
      <vt:variant>
        <vt:i4>17</vt:i4>
      </vt:variant>
      <vt:variant>
        <vt:i4>12</vt:i4>
      </vt:variant>
      <vt:variant>
        <vt:i4>0</vt:i4>
      </vt:variant>
      <vt:variant>
        <vt:i4>5</vt:i4>
      </vt:variant>
      <vt:variant>
        <vt:lpwstr>http://www.economie.gouv.fr/daj/formulaires-declaration-candidat</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6881318</vt:i4>
      </vt:variant>
      <vt:variant>
        <vt:i4>6</vt:i4>
      </vt:variant>
      <vt:variant>
        <vt:i4>0</vt:i4>
      </vt:variant>
      <vt:variant>
        <vt:i4>5</vt:i4>
      </vt:variant>
      <vt:variant>
        <vt:lpwstr>https://www.marches-publics.gouv.fr/?page=entreprise.EntrepriseAdvancedSearch&amp;AllCons&amp;refConsultation=2542&amp;orgAcronyme=f5j</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2162753</vt:i4>
      </vt:variant>
      <vt:variant>
        <vt:i4>-1</vt:i4>
      </vt:variant>
      <vt:variant>
        <vt:i4>1027</vt:i4>
      </vt:variant>
      <vt:variant>
        <vt:i4>1</vt:i4>
      </vt:variant>
      <vt:variant>
        <vt:lpwstr>cid:image001.jpg@01C92E17.C8FD9FC0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Daspremont Marie</dc:creator>
  <cp:lastModifiedBy>Guillien-Poulin Alix</cp:lastModifiedBy>
  <cp:revision>11</cp:revision>
  <cp:lastPrinted>2019-03-25T13:34:00Z</cp:lastPrinted>
  <dcterms:created xsi:type="dcterms:W3CDTF">2020-12-18T08:57:00Z</dcterms:created>
  <dcterms:modified xsi:type="dcterms:W3CDTF">2020-12-22T15:03:00Z</dcterms:modified>
</cp:coreProperties>
</file>